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968" w:rsidRDefault="00DD2968">
      <w:pPr>
        <w:keepNext/>
        <w:keepLines/>
        <w:spacing w:after="120"/>
        <w:jc w:val="center"/>
        <w:rPr>
          <w:b/>
          <w:sz w:val="56"/>
          <w:szCs w:val="56"/>
        </w:rPr>
      </w:pPr>
      <w:bookmarkStart w:id="0" w:name="_GoBack"/>
      <w:bookmarkEnd w:id="0"/>
    </w:p>
    <w:p w:rsidR="00DD2968" w:rsidRDefault="00DD2968">
      <w:pPr>
        <w:keepNext/>
        <w:keepLines/>
        <w:spacing w:after="120"/>
        <w:jc w:val="center"/>
        <w:rPr>
          <w:b/>
          <w:sz w:val="56"/>
          <w:szCs w:val="56"/>
        </w:rPr>
      </w:pPr>
    </w:p>
    <w:p w:rsidR="00DD2968" w:rsidRDefault="00DD2968">
      <w:pPr>
        <w:keepNext/>
        <w:keepLines/>
        <w:spacing w:after="120"/>
        <w:jc w:val="center"/>
        <w:rPr>
          <w:b/>
          <w:smallCaps/>
          <w:sz w:val="56"/>
          <w:szCs w:val="56"/>
        </w:rPr>
      </w:pPr>
    </w:p>
    <w:p w:rsidR="00DC67EB" w:rsidRDefault="00DC67EB">
      <w:pPr>
        <w:keepNext/>
        <w:keepLines/>
        <w:spacing w:after="120"/>
        <w:jc w:val="center"/>
        <w:rPr>
          <w:b/>
          <w:smallCaps/>
          <w:sz w:val="56"/>
          <w:szCs w:val="56"/>
        </w:rPr>
      </w:pPr>
    </w:p>
    <w:p w:rsidR="00DD2968" w:rsidRDefault="00DD2968">
      <w:pPr>
        <w:keepNext/>
        <w:keepLines/>
        <w:spacing w:after="120"/>
        <w:jc w:val="center"/>
        <w:rPr>
          <w:b/>
          <w:smallCaps/>
          <w:sz w:val="56"/>
          <w:szCs w:val="56"/>
          <w:lang w:val="pl-PL"/>
        </w:rPr>
      </w:pPr>
      <w:r>
        <w:rPr>
          <w:b/>
          <w:smallCaps/>
          <w:sz w:val="56"/>
          <w:szCs w:val="56"/>
          <w:lang w:val="pl-PL"/>
        </w:rPr>
        <w:t>Příloha č. 6</w:t>
      </w:r>
    </w:p>
    <w:p w:rsidR="00DD2968" w:rsidRDefault="00DD2968">
      <w:pPr>
        <w:keepNext/>
        <w:keepLines/>
        <w:spacing w:after="120"/>
        <w:jc w:val="center"/>
        <w:rPr>
          <w:b/>
          <w:smallCaps/>
          <w:sz w:val="56"/>
          <w:szCs w:val="56"/>
          <w:lang w:val="pl-PL"/>
        </w:rPr>
      </w:pPr>
    </w:p>
    <w:p w:rsidR="00DD2968" w:rsidRPr="00127CAA" w:rsidRDefault="00DD2968">
      <w:pPr>
        <w:keepNext/>
        <w:keepLines/>
        <w:spacing w:after="120"/>
        <w:jc w:val="center"/>
        <w:rPr>
          <w:b/>
          <w:smallCaps/>
          <w:sz w:val="56"/>
          <w:szCs w:val="56"/>
        </w:rPr>
      </w:pPr>
    </w:p>
    <w:p w:rsidR="00274E54" w:rsidRDefault="00DD2968">
      <w:pPr>
        <w:keepNext/>
        <w:keepLines/>
        <w:spacing w:after="120"/>
        <w:jc w:val="center"/>
        <w:rPr>
          <w:b/>
          <w:smallCaps/>
          <w:sz w:val="56"/>
          <w:szCs w:val="56"/>
          <w:lang w:val="pl-PL"/>
        </w:rPr>
      </w:pPr>
      <w:r>
        <w:rPr>
          <w:b/>
          <w:smallCaps/>
          <w:sz w:val="56"/>
          <w:szCs w:val="56"/>
          <w:lang w:val="pl-PL"/>
        </w:rPr>
        <w:t xml:space="preserve"> </w:t>
      </w:r>
      <w:r w:rsidR="00274E54">
        <w:rPr>
          <w:b/>
          <w:smallCaps/>
          <w:sz w:val="56"/>
          <w:szCs w:val="56"/>
          <w:lang w:val="pl-PL"/>
        </w:rPr>
        <w:t>r</w:t>
      </w:r>
      <w:r>
        <w:rPr>
          <w:b/>
          <w:smallCaps/>
          <w:sz w:val="56"/>
          <w:szCs w:val="56"/>
          <w:lang w:val="pl-PL"/>
        </w:rPr>
        <w:t>egistra</w:t>
      </w:r>
      <w:r w:rsidR="00274E54">
        <w:rPr>
          <w:b/>
          <w:smallCaps/>
          <w:sz w:val="56"/>
          <w:szCs w:val="56"/>
          <w:lang w:val="pl-PL"/>
        </w:rPr>
        <w:t xml:space="preserve">ce akce (projektu) </w:t>
      </w:r>
    </w:p>
    <w:p w:rsidR="00274E54" w:rsidRDefault="00DD2968">
      <w:pPr>
        <w:keepNext/>
        <w:keepLines/>
        <w:spacing w:after="120"/>
        <w:jc w:val="center"/>
        <w:rPr>
          <w:b/>
          <w:smallCaps/>
          <w:sz w:val="56"/>
          <w:szCs w:val="56"/>
          <w:lang w:val="pl-PL"/>
        </w:rPr>
      </w:pPr>
      <w:r>
        <w:rPr>
          <w:b/>
          <w:smallCaps/>
          <w:sz w:val="56"/>
          <w:szCs w:val="56"/>
          <w:lang w:val="pl-PL"/>
        </w:rPr>
        <w:t xml:space="preserve">a </w:t>
      </w:r>
    </w:p>
    <w:p w:rsidR="00DD2968" w:rsidRDefault="00DD2968">
      <w:pPr>
        <w:keepNext/>
        <w:keepLines/>
        <w:spacing w:after="120"/>
        <w:jc w:val="center"/>
        <w:rPr>
          <w:b/>
          <w:smallCaps/>
          <w:sz w:val="56"/>
          <w:szCs w:val="56"/>
          <w:lang w:val="pl-PL"/>
        </w:rPr>
      </w:pPr>
      <w:r>
        <w:rPr>
          <w:b/>
          <w:smallCaps/>
          <w:sz w:val="56"/>
          <w:szCs w:val="56"/>
          <w:lang w:val="pl-PL"/>
        </w:rPr>
        <w:t>návrh podmínek k registra</w:t>
      </w:r>
      <w:r w:rsidR="00274E54">
        <w:rPr>
          <w:b/>
          <w:smallCaps/>
          <w:sz w:val="56"/>
          <w:szCs w:val="56"/>
          <w:lang w:val="pl-PL"/>
        </w:rPr>
        <w:t>ci akce (projektu)</w:t>
      </w:r>
    </w:p>
    <w:p w:rsidR="00DD2968" w:rsidRDefault="00DD2968">
      <w:pPr>
        <w:rPr>
          <w:sz w:val="48"/>
        </w:rPr>
      </w:pPr>
    </w:p>
    <w:p w:rsidR="00DD2968" w:rsidRDefault="00DD2968"/>
    <w:p w:rsidR="008769B2" w:rsidRDefault="008769B2"/>
    <w:p w:rsidR="008769B2" w:rsidRDefault="008769B2"/>
    <w:p w:rsidR="008769B2" w:rsidRDefault="008769B2"/>
    <w:p w:rsidR="008769B2" w:rsidRDefault="008769B2"/>
    <w:p w:rsidR="008769B2" w:rsidRDefault="008769B2"/>
    <w:p w:rsidR="008769B2" w:rsidRDefault="008769B2"/>
    <w:p w:rsidR="008769B2" w:rsidRDefault="008769B2"/>
    <w:p w:rsidR="008769B2" w:rsidRDefault="008769B2"/>
    <w:p w:rsidR="00DC67EB" w:rsidRDefault="00DC67EB"/>
    <w:p w:rsidR="00DC67EB" w:rsidRDefault="00DC67EB"/>
    <w:p w:rsidR="00DD2968" w:rsidRDefault="00DD2968"/>
    <w:p w:rsidR="00DD2968" w:rsidRDefault="00DD2968"/>
    <w:tbl>
      <w:tblPr>
        <w:tblW w:w="9228" w:type="dxa"/>
        <w:shd w:val="clear" w:color="auto" w:fill="B3B3B3"/>
        <w:tblLayout w:type="fixed"/>
        <w:tblLook w:val="01E0" w:firstRow="1" w:lastRow="1" w:firstColumn="1" w:lastColumn="1" w:noHBand="0" w:noVBand="0"/>
      </w:tblPr>
      <w:tblGrid>
        <w:gridCol w:w="2093"/>
        <w:gridCol w:w="2215"/>
        <w:gridCol w:w="903"/>
        <w:gridCol w:w="1985"/>
        <w:gridCol w:w="112"/>
        <w:gridCol w:w="1680"/>
        <w:gridCol w:w="240"/>
      </w:tblGrid>
      <w:tr w:rsidR="008769B2" w:rsidRPr="00A72530" w:rsidTr="00E87BB7">
        <w:trPr>
          <w:trHeight w:val="561"/>
        </w:trPr>
        <w:tc>
          <w:tcPr>
            <w:tcW w:w="9228" w:type="dxa"/>
            <w:gridSpan w:val="7"/>
            <w:shd w:val="clear" w:color="auto" w:fill="E0E0E0"/>
          </w:tcPr>
          <w:bookmarkStart w:id="1" w:name="nazev_dokumentace000"/>
          <w:p w:rsidR="008769B2" w:rsidRPr="00892564" w:rsidRDefault="008769B2" w:rsidP="00E87BB7">
            <w:pPr>
              <w:jc w:val="center"/>
              <w:rPr>
                <w:b/>
                <w:sz w:val="24"/>
                <w:szCs w:val="24"/>
              </w:rPr>
            </w:pPr>
            <w:r w:rsidRPr="00892564">
              <w:rPr>
                <w:b/>
                <w:sz w:val="24"/>
                <w:szCs w:val="24"/>
              </w:rPr>
              <w:fldChar w:fldCharType="begin">
                <w:ffData>
                  <w:name w:val="nazev_dokumentace000"/>
                  <w:enabled/>
                  <w:calcOnExit w:val="0"/>
                  <w:textInput>
                    <w:default w:val="Registrace akce"/>
                  </w:textInput>
                </w:ffData>
              </w:fldChar>
            </w:r>
            <w:r w:rsidRPr="00892564">
              <w:rPr>
                <w:b/>
                <w:sz w:val="24"/>
                <w:szCs w:val="24"/>
              </w:rPr>
              <w:instrText xml:space="preserve"> FORMTEXT </w:instrText>
            </w:r>
            <w:r w:rsidRPr="00892564">
              <w:rPr>
                <w:b/>
                <w:sz w:val="24"/>
                <w:szCs w:val="24"/>
              </w:rPr>
            </w:r>
            <w:r w:rsidRPr="00892564">
              <w:rPr>
                <w:b/>
                <w:sz w:val="24"/>
                <w:szCs w:val="24"/>
              </w:rPr>
              <w:fldChar w:fldCharType="separate"/>
            </w:r>
            <w:r w:rsidRPr="00892564">
              <w:rPr>
                <w:b/>
                <w:noProof/>
                <w:sz w:val="24"/>
                <w:szCs w:val="24"/>
              </w:rPr>
              <w:t>Registrace akce</w:t>
            </w:r>
            <w:r w:rsidRPr="00892564">
              <w:rPr>
                <w:b/>
                <w:sz w:val="24"/>
                <w:szCs w:val="24"/>
              </w:rPr>
              <w:fldChar w:fldCharType="end"/>
            </w:r>
            <w:bookmarkEnd w:id="1"/>
            <w:r w:rsidR="00274E54">
              <w:rPr>
                <w:b/>
                <w:sz w:val="24"/>
                <w:szCs w:val="24"/>
              </w:rPr>
              <w:t xml:space="preserve"> (projektu)</w:t>
            </w:r>
          </w:p>
        </w:tc>
      </w:tr>
      <w:tr w:rsidR="008769B2" w:rsidTr="00E87BB7">
        <w:trPr>
          <w:trHeight w:val="567"/>
        </w:trPr>
        <w:tc>
          <w:tcPr>
            <w:tcW w:w="2093" w:type="dxa"/>
            <w:shd w:val="clear" w:color="auto" w:fill="E0E0E0"/>
          </w:tcPr>
          <w:p w:rsidR="008769B2" w:rsidRPr="00660950" w:rsidRDefault="008769B2" w:rsidP="00E87BB7">
            <w:pPr>
              <w:rPr>
                <w:sz w:val="16"/>
                <w:szCs w:val="16"/>
              </w:rPr>
            </w:pPr>
            <w:r w:rsidRPr="00660950">
              <w:rPr>
                <w:sz w:val="16"/>
                <w:szCs w:val="16"/>
              </w:rPr>
              <w:t>Poskytovatel</w:t>
            </w:r>
          </w:p>
        </w:tc>
        <w:tc>
          <w:tcPr>
            <w:tcW w:w="3118" w:type="dxa"/>
            <w:gridSpan w:val="2"/>
            <w:shd w:val="clear" w:color="auto" w:fill="auto"/>
            <w:tcFitText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  <w:tc>
          <w:tcPr>
            <w:tcW w:w="1792" w:type="dxa"/>
            <w:gridSpan w:val="2"/>
            <w:shd w:val="clear" w:color="auto" w:fill="auto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shd w:val="clear" w:color="auto" w:fill="E0E0E0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</w:tr>
      <w:tr w:rsidR="008769B2" w:rsidTr="00E87BB7">
        <w:trPr>
          <w:trHeight w:hRule="exact" w:val="113"/>
        </w:trPr>
        <w:tc>
          <w:tcPr>
            <w:tcW w:w="2093" w:type="dxa"/>
            <w:shd w:val="clear" w:color="auto" w:fill="E0E0E0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  <w:tc>
          <w:tcPr>
            <w:tcW w:w="3118" w:type="dxa"/>
            <w:gridSpan w:val="2"/>
            <w:shd w:val="clear" w:color="auto" w:fill="E0E0E0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E0E0E0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  <w:tc>
          <w:tcPr>
            <w:tcW w:w="1792" w:type="dxa"/>
            <w:gridSpan w:val="2"/>
            <w:shd w:val="clear" w:color="auto" w:fill="E0E0E0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shd w:val="clear" w:color="auto" w:fill="E0E0E0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</w:tr>
      <w:tr w:rsidR="008769B2" w:rsidTr="00E87BB7">
        <w:trPr>
          <w:trHeight w:val="397"/>
        </w:trPr>
        <w:tc>
          <w:tcPr>
            <w:tcW w:w="2093" w:type="dxa"/>
            <w:shd w:val="clear" w:color="auto" w:fill="E0E0E0"/>
          </w:tcPr>
          <w:p w:rsidR="008769B2" w:rsidRPr="00660950" w:rsidRDefault="008769B2" w:rsidP="00E87BB7">
            <w:pPr>
              <w:rPr>
                <w:sz w:val="16"/>
                <w:szCs w:val="16"/>
              </w:rPr>
            </w:pPr>
            <w:r w:rsidRPr="00660950">
              <w:rPr>
                <w:sz w:val="16"/>
                <w:szCs w:val="16"/>
              </w:rPr>
              <w:t>Název akce (projektu)</w:t>
            </w:r>
          </w:p>
        </w:tc>
        <w:tc>
          <w:tcPr>
            <w:tcW w:w="6895" w:type="dxa"/>
            <w:gridSpan w:val="5"/>
            <w:shd w:val="clear" w:color="auto" w:fill="auto"/>
            <w:tcFitText/>
          </w:tcPr>
          <w:p w:rsidR="008769B2" w:rsidRPr="00CB3300" w:rsidRDefault="008769B2" w:rsidP="00E87BB7">
            <w:pPr>
              <w:rPr>
                <w:b/>
                <w:sz w:val="16"/>
                <w:szCs w:val="16"/>
              </w:rPr>
            </w:pPr>
          </w:p>
        </w:tc>
        <w:tc>
          <w:tcPr>
            <w:tcW w:w="240" w:type="dxa"/>
            <w:shd w:val="clear" w:color="auto" w:fill="E0E0E0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</w:tr>
      <w:tr w:rsidR="008769B2" w:rsidTr="00E87BB7">
        <w:trPr>
          <w:trHeight w:hRule="exact" w:val="113"/>
        </w:trPr>
        <w:tc>
          <w:tcPr>
            <w:tcW w:w="2093" w:type="dxa"/>
            <w:shd w:val="clear" w:color="auto" w:fill="E0E0E0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  <w:tc>
          <w:tcPr>
            <w:tcW w:w="2215" w:type="dxa"/>
            <w:shd w:val="clear" w:color="auto" w:fill="E0E0E0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  <w:tc>
          <w:tcPr>
            <w:tcW w:w="3000" w:type="dxa"/>
            <w:gridSpan w:val="3"/>
            <w:shd w:val="clear" w:color="auto" w:fill="E0E0E0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  <w:tc>
          <w:tcPr>
            <w:tcW w:w="1680" w:type="dxa"/>
            <w:shd w:val="clear" w:color="auto" w:fill="E0E0E0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shd w:val="clear" w:color="auto" w:fill="E0E0E0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</w:tr>
      <w:tr w:rsidR="008769B2" w:rsidRPr="004E5BD0" w:rsidTr="00E87BB7">
        <w:trPr>
          <w:trHeight w:val="227"/>
        </w:trPr>
        <w:tc>
          <w:tcPr>
            <w:tcW w:w="2093" w:type="dxa"/>
            <w:shd w:val="clear" w:color="auto" w:fill="E0E0E0"/>
          </w:tcPr>
          <w:p w:rsidR="008769B2" w:rsidRPr="00660950" w:rsidRDefault="008769B2" w:rsidP="00E87BB7">
            <w:pPr>
              <w:rPr>
                <w:sz w:val="16"/>
                <w:szCs w:val="16"/>
              </w:rPr>
            </w:pPr>
            <w:r w:rsidRPr="00660950">
              <w:rPr>
                <w:sz w:val="16"/>
                <w:szCs w:val="16"/>
              </w:rPr>
              <w:t>Účastník</w:t>
            </w:r>
          </w:p>
        </w:tc>
        <w:tc>
          <w:tcPr>
            <w:tcW w:w="2215" w:type="dxa"/>
            <w:vMerge w:val="restart"/>
            <w:shd w:val="clear" w:color="auto" w:fill="auto"/>
            <w:tcFitText/>
          </w:tcPr>
          <w:p w:rsidR="008769B2" w:rsidRPr="004E5BD0" w:rsidRDefault="008769B2" w:rsidP="00E87BB7">
            <w:pPr>
              <w:rPr>
                <w:sz w:val="16"/>
                <w:szCs w:val="16"/>
              </w:rPr>
            </w:pPr>
          </w:p>
        </w:tc>
        <w:tc>
          <w:tcPr>
            <w:tcW w:w="3000" w:type="dxa"/>
            <w:gridSpan w:val="3"/>
            <w:shd w:val="clear" w:color="auto" w:fill="E0E0E0"/>
            <w:tcFitText/>
            <w:vAlign w:val="center"/>
          </w:tcPr>
          <w:p w:rsidR="008769B2" w:rsidRPr="00660950" w:rsidRDefault="008769B2" w:rsidP="00E87BB7">
            <w:pPr>
              <w:rPr>
                <w:sz w:val="16"/>
                <w:szCs w:val="16"/>
              </w:rPr>
            </w:pPr>
            <w:r w:rsidRPr="00D96F79">
              <w:rPr>
                <w:spacing w:val="48"/>
                <w:sz w:val="16"/>
                <w:szCs w:val="16"/>
              </w:rPr>
              <w:t>Identifikační číslo</w:t>
            </w:r>
            <w:bookmarkStart w:id="2" w:name="eds_smvs000"/>
            <w:r w:rsidR="00127CAA" w:rsidRPr="00D96F79">
              <w:rPr>
                <w:spacing w:val="48"/>
                <w:sz w:val="16"/>
                <w:szCs w:val="16"/>
              </w:rPr>
              <w:t xml:space="preserve"> </w:t>
            </w:r>
            <w:r w:rsidRPr="00D96F79">
              <w:rPr>
                <w:spacing w:val="48"/>
                <w:sz w:val="16"/>
                <w:szCs w:val="16"/>
              </w:rPr>
              <w:fldChar w:fldCharType="begin">
                <w:ffData>
                  <w:name w:val="eds_smvs000"/>
                  <w:enabled/>
                  <w:calcOnExit w:val="0"/>
                  <w:textInput>
                    <w:default w:val="EDS"/>
                  </w:textInput>
                </w:ffData>
              </w:fldChar>
            </w:r>
            <w:r w:rsidRPr="00D96F79">
              <w:rPr>
                <w:spacing w:val="48"/>
                <w:sz w:val="16"/>
                <w:szCs w:val="16"/>
              </w:rPr>
              <w:instrText xml:space="preserve"> FORMTEXT </w:instrText>
            </w:r>
            <w:r w:rsidRPr="00D96F79">
              <w:rPr>
                <w:spacing w:val="48"/>
                <w:sz w:val="16"/>
                <w:szCs w:val="16"/>
              </w:rPr>
            </w:r>
            <w:r w:rsidRPr="00D96F79">
              <w:rPr>
                <w:spacing w:val="48"/>
                <w:sz w:val="16"/>
                <w:szCs w:val="16"/>
              </w:rPr>
              <w:fldChar w:fldCharType="separate"/>
            </w:r>
            <w:r w:rsidRPr="00D96F79">
              <w:rPr>
                <w:spacing w:val="48"/>
                <w:sz w:val="16"/>
                <w:szCs w:val="16"/>
              </w:rPr>
              <w:t>EDS</w:t>
            </w:r>
            <w:r w:rsidRPr="00D96F79">
              <w:rPr>
                <w:spacing w:val="48"/>
                <w:sz w:val="16"/>
                <w:szCs w:val="16"/>
              </w:rPr>
              <w:fldChar w:fldCharType="end"/>
            </w:r>
            <w:bookmarkEnd w:id="2"/>
            <w:r w:rsidRPr="00D96F79">
              <w:rPr>
                <w:spacing w:val="15"/>
                <w:sz w:val="16"/>
                <w:szCs w:val="16"/>
              </w:rPr>
              <w:t>:</w:t>
            </w:r>
          </w:p>
        </w:tc>
        <w:tc>
          <w:tcPr>
            <w:tcW w:w="1680" w:type="dxa"/>
            <w:shd w:val="clear" w:color="auto" w:fill="auto"/>
            <w:tcFitText/>
            <w:vAlign w:val="center"/>
          </w:tcPr>
          <w:p w:rsidR="008769B2" w:rsidRPr="004E5BD0" w:rsidRDefault="008769B2" w:rsidP="00E87BB7">
            <w:pPr>
              <w:rPr>
                <w:b/>
                <w:sz w:val="16"/>
                <w:szCs w:val="16"/>
              </w:rPr>
            </w:pPr>
          </w:p>
        </w:tc>
        <w:tc>
          <w:tcPr>
            <w:tcW w:w="240" w:type="dxa"/>
            <w:shd w:val="clear" w:color="auto" w:fill="E0E0E0"/>
          </w:tcPr>
          <w:p w:rsidR="008769B2" w:rsidRPr="004E5BD0" w:rsidRDefault="008769B2" w:rsidP="00E87BB7">
            <w:pPr>
              <w:rPr>
                <w:sz w:val="16"/>
                <w:szCs w:val="16"/>
              </w:rPr>
            </w:pPr>
          </w:p>
        </w:tc>
      </w:tr>
      <w:tr w:rsidR="008769B2" w:rsidTr="00E87BB7">
        <w:trPr>
          <w:trHeight w:val="227"/>
        </w:trPr>
        <w:tc>
          <w:tcPr>
            <w:tcW w:w="2093" w:type="dxa"/>
            <w:shd w:val="clear" w:color="auto" w:fill="E0E0E0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  <w:tc>
          <w:tcPr>
            <w:tcW w:w="2215" w:type="dxa"/>
            <w:vMerge/>
            <w:shd w:val="clear" w:color="auto" w:fill="auto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  <w:tc>
          <w:tcPr>
            <w:tcW w:w="3000" w:type="dxa"/>
            <w:gridSpan w:val="3"/>
            <w:shd w:val="clear" w:color="auto" w:fill="E0E0E0"/>
            <w:vAlign w:val="center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</w:t>
            </w:r>
            <w:r w:rsidRPr="00CB3300">
              <w:rPr>
                <w:sz w:val="16"/>
                <w:szCs w:val="16"/>
              </w:rPr>
              <w:t>ebo</w:t>
            </w:r>
          </w:p>
        </w:tc>
        <w:tc>
          <w:tcPr>
            <w:tcW w:w="1680" w:type="dxa"/>
            <w:shd w:val="clear" w:color="auto" w:fill="E0E0E0"/>
            <w:vAlign w:val="center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shd w:val="clear" w:color="auto" w:fill="E0E0E0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</w:tr>
      <w:tr w:rsidR="008769B2" w:rsidTr="00E87BB7">
        <w:trPr>
          <w:trHeight w:val="227"/>
        </w:trPr>
        <w:tc>
          <w:tcPr>
            <w:tcW w:w="2093" w:type="dxa"/>
            <w:shd w:val="clear" w:color="auto" w:fill="E0E0E0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  <w:tc>
          <w:tcPr>
            <w:tcW w:w="2215" w:type="dxa"/>
            <w:vMerge/>
            <w:shd w:val="clear" w:color="auto" w:fill="auto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  <w:tc>
          <w:tcPr>
            <w:tcW w:w="3000" w:type="dxa"/>
            <w:gridSpan w:val="3"/>
            <w:shd w:val="clear" w:color="auto" w:fill="E0E0E0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  <w:r w:rsidRPr="00CB3300">
              <w:rPr>
                <w:sz w:val="16"/>
                <w:szCs w:val="16"/>
              </w:rPr>
              <w:t>Identifikační číslo EIS</w:t>
            </w:r>
          </w:p>
        </w:tc>
        <w:tc>
          <w:tcPr>
            <w:tcW w:w="1680" w:type="dxa"/>
            <w:shd w:val="clear" w:color="auto" w:fill="auto"/>
            <w:tcFitText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shd w:val="clear" w:color="auto" w:fill="E0E0E0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</w:tr>
      <w:tr w:rsidR="008769B2" w:rsidTr="00E87BB7">
        <w:trPr>
          <w:trHeight w:val="227"/>
        </w:trPr>
        <w:tc>
          <w:tcPr>
            <w:tcW w:w="2093" w:type="dxa"/>
            <w:shd w:val="clear" w:color="auto" w:fill="E0E0E0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  <w:tc>
          <w:tcPr>
            <w:tcW w:w="2215" w:type="dxa"/>
            <w:vMerge/>
            <w:shd w:val="clear" w:color="auto" w:fill="auto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  <w:tc>
          <w:tcPr>
            <w:tcW w:w="3000" w:type="dxa"/>
            <w:gridSpan w:val="3"/>
            <w:shd w:val="clear" w:color="auto" w:fill="E0E0E0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  <w:tc>
          <w:tcPr>
            <w:tcW w:w="1680" w:type="dxa"/>
            <w:shd w:val="clear" w:color="auto" w:fill="E0E0E0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shd w:val="clear" w:color="auto" w:fill="E0E0E0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</w:tr>
      <w:tr w:rsidR="008769B2" w:rsidTr="00E87BB7">
        <w:trPr>
          <w:trHeight w:val="227"/>
        </w:trPr>
        <w:tc>
          <w:tcPr>
            <w:tcW w:w="2093" w:type="dxa"/>
            <w:shd w:val="clear" w:color="auto" w:fill="E0E0E0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  <w:tc>
          <w:tcPr>
            <w:tcW w:w="2215" w:type="dxa"/>
            <w:shd w:val="clear" w:color="auto" w:fill="E0E0E0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  <w:tc>
          <w:tcPr>
            <w:tcW w:w="3000" w:type="dxa"/>
            <w:gridSpan w:val="3"/>
            <w:shd w:val="clear" w:color="auto" w:fill="E0E0E0"/>
            <w:vAlign w:val="center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  <w:r w:rsidRPr="00CB3300">
              <w:rPr>
                <w:sz w:val="16"/>
                <w:szCs w:val="16"/>
              </w:rPr>
              <w:t>Typ financování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8769B2" w:rsidRPr="003B58AC" w:rsidRDefault="008769B2" w:rsidP="00E87BB7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shd w:val="clear" w:color="auto" w:fill="E0E0E0"/>
            <w:vAlign w:val="center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</w:tr>
      <w:tr w:rsidR="008769B2" w:rsidTr="00E87BB7">
        <w:trPr>
          <w:trHeight w:val="227"/>
        </w:trPr>
        <w:tc>
          <w:tcPr>
            <w:tcW w:w="2093" w:type="dxa"/>
            <w:shd w:val="clear" w:color="auto" w:fill="E0E0E0"/>
            <w:vAlign w:val="center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  <w:r w:rsidRPr="00CB3300">
              <w:rPr>
                <w:sz w:val="16"/>
                <w:szCs w:val="16"/>
              </w:rPr>
              <w:t>IČ</w:t>
            </w:r>
          </w:p>
        </w:tc>
        <w:tc>
          <w:tcPr>
            <w:tcW w:w="2215" w:type="dxa"/>
            <w:shd w:val="clear" w:color="auto" w:fill="auto"/>
            <w:tcFitText/>
            <w:vAlign w:val="center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  <w:tc>
          <w:tcPr>
            <w:tcW w:w="3000" w:type="dxa"/>
            <w:gridSpan w:val="3"/>
            <w:shd w:val="clear" w:color="auto" w:fill="E0E0E0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  <w:tc>
          <w:tcPr>
            <w:tcW w:w="1680" w:type="dxa"/>
            <w:shd w:val="clear" w:color="auto" w:fill="E0E0E0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shd w:val="clear" w:color="auto" w:fill="E0E0E0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</w:tr>
      <w:tr w:rsidR="008769B2" w:rsidTr="00E87BB7">
        <w:trPr>
          <w:trHeight w:val="227"/>
        </w:trPr>
        <w:tc>
          <w:tcPr>
            <w:tcW w:w="2093" w:type="dxa"/>
            <w:shd w:val="clear" w:color="auto" w:fill="E0E0E0"/>
            <w:vAlign w:val="center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  <w:r w:rsidRPr="00CB3300">
              <w:rPr>
                <w:sz w:val="16"/>
                <w:szCs w:val="16"/>
              </w:rPr>
              <w:t>RČ</w:t>
            </w:r>
          </w:p>
        </w:tc>
        <w:tc>
          <w:tcPr>
            <w:tcW w:w="2215" w:type="dxa"/>
            <w:shd w:val="clear" w:color="auto" w:fill="auto"/>
            <w:tcFitText/>
            <w:vAlign w:val="center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  <w:tc>
          <w:tcPr>
            <w:tcW w:w="3000" w:type="dxa"/>
            <w:gridSpan w:val="3"/>
            <w:shd w:val="clear" w:color="auto" w:fill="E0E0E0"/>
            <w:vAlign w:val="center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  <w:r w:rsidRPr="00CB3300">
              <w:rPr>
                <w:sz w:val="16"/>
                <w:szCs w:val="16"/>
              </w:rPr>
              <w:t>Místo realizace projektu</w:t>
            </w:r>
          </w:p>
        </w:tc>
        <w:tc>
          <w:tcPr>
            <w:tcW w:w="1680" w:type="dxa"/>
            <w:shd w:val="clear" w:color="auto" w:fill="auto"/>
            <w:tcFitText/>
            <w:vAlign w:val="center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shd w:val="clear" w:color="auto" w:fill="E0E0E0"/>
            <w:vAlign w:val="center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</w:tr>
      <w:tr w:rsidR="008769B2" w:rsidTr="00E87BB7">
        <w:trPr>
          <w:trHeight w:hRule="exact" w:val="113"/>
        </w:trPr>
        <w:tc>
          <w:tcPr>
            <w:tcW w:w="2093" w:type="dxa"/>
            <w:shd w:val="clear" w:color="auto" w:fill="E0E0E0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  <w:tc>
          <w:tcPr>
            <w:tcW w:w="2215" w:type="dxa"/>
            <w:shd w:val="clear" w:color="auto" w:fill="E0E0E0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  <w:tc>
          <w:tcPr>
            <w:tcW w:w="3000" w:type="dxa"/>
            <w:gridSpan w:val="3"/>
            <w:shd w:val="clear" w:color="auto" w:fill="E0E0E0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  <w:tc>
          <w:tcPr>
            <w:tcW w:w="1680" w:type="dxa"/>
            <w:shd w:val="clear" w:color="auto" w:fill="E0E0E0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shd w:val="clear" w:color="auto" w:fill="E0E0E0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</w:tr>
      <w:tr w:rsidR="008769B2" w:rsidTr="00E87BB7">
        <w:trPr>
          <w:trHeight w:val="425"/>
        </w:trPr>
        <w:tc>
          <w:tcPr>
            <w:tcW w:w="2093" w:type="dxa"/>
            <w:shd w:val="clear" w:color="auto" w:fill="E0E0E0"/>
          </w:tcPr>
          <w:p w:rsidR="008769B2" w:rsidRPr="00660950" w:rsidRDefault="008769B2" w:rsidP="00E87BB7">
            <w:pPr>
              <w:rPr>
                <w:sz w:val="16"/>
                <w:szCs w:val="16"/>
              </w:rPr>
            </w:pPr>
            <w:r w:rsidRPr="00660950">
              <w:rPr>
                <w:sz w:val="16"/>
                <w:szCs w:val="16"/>
              </w:rPr>
              <w:t xml:space="preserve">Statutární zástupce </w:t>
            </w:r>
            <w:r>
              <w:rPr>
                <w:sz w:val="16"/>
                <w:szCs w:val="16"/>
              </w:rPr>
              <w:t>nebo osoba oprávněná</w:t>
            </w:r>
          </w:p>
        </w:tc>
        <w:tc>
          <w:tcPr>
            <w:tcW w:w="2215" w:type="dxa"/>
            <w:shd w:val="clear" w:color="auto" w:fill="auto"/>
            <w:tcFitText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  <w:tc>
          <w:tcPr>
            <w:tcW w:w="3000" w:type="dxa"/>
            <w:gridSpan w:val="3"/>
            <w:shd w:val="clear" w:color="auto" w:fill="E0E0E0"/>
            <w:vAlign w:val="center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  <w:r w:rsidRPr="00CB3300">
              <w:rPr>
                <w:sz w:val="16"/>
                <w:szCs w:val="16"/>
              </w:rPr>
              <w:t>Alokace v území (OKRES_LAU)</w:t>
            </w:r>
          </w:p>
        </w:tc>
        <w:tc>
          <w:tcPr>
            <w:tcW w:w="1680" w:type="dxa"/>
            <w:shd w:val="clear" w:color="auto" w:fill="auto"/>
            <w:tcFitText/>
            <w:vAlign w:val="center"/>
          </w:tcPr>
          <w:p w:rsidR="008769B2" w:rsidRPr="003B274B" w:rsidRDefault="008769B2" w:rsidP="00E87BB7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240" w:type="dxa"/>
            <w:shd w:val="clear" w:color="auto" w:fill="E0E0E0"/>
            <w:vAlign w:val="center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</w:tr>
      <w:tr w:rsidR="008769B2" w:rsidTr="00E87BB7">
        <w:trPr>
          <w:trHeight w:hRule="exact" w:val="113"/>
        </w:trPr>
        <w:tc>
          <w:tcPr>
            <w:tcW w:w="2093" w:type="dxa"/>
            <w:shd w:val="clear" w:color="auto" w:fill="E0E0E0"/>
            <w:vAlign w:val="center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  <w:tc>
          <w:tcPr>
            <w:tcW w:w="2215" w:type="dxa"/>
            <w:shd w:val="clear" w:color="auto" w:fill="E0E0E0"/>
            <w:vAlign w:val="center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  <w:tc>
          <w:tcPr>
            <w:tcW w:w="3000" w:type="dxa"/>
            <w:gridSpan w:val="3"/>
            <w:shd w:val="clear" w:color="auto" w:fill="E0E0E0"/>
            <w:vAlign w:val="center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  <w:tc>
          <w:tcPr>
            <w:tcW w:w="1680" w:type="dxa"/>
            <w:shd w:val="clear" w:color="auto" w:fill="E0E0E0"/>
            <w:vAlign w:val="center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shd w:val="clear" w:color="auto" w:fill="E0E0E0"/>
            <w:vAlign w:val="center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</w:tr>
      <w:tr w:rsidR="008769B2" w:rsidTr="00E87BB7">
        <w:trPr>
          <w:trHeight w:val="227"/>
        </w:trPr>
        <w:tc>
          <w:tcPr>
            <w:tcW w:w="2093" w:type="dxa"/>
            <w:shd w:val="clear" w:color="auto" w:fill="E0E0E0"/>
            <w:vAlign w:val="center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  <w:tc>
          <w:tcPr>
            <w:tcW w:w="2215" w:type="dxa"/>
            <w:shd w:val="clear" w:color="auto" w:fill="auto"/>
            <w:tcFitText/>
            <w:vAlign w:val="center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  <w:tc>
          <w:tcPr>
            <w:tcW w:w="3000" w:type="dxa"/>
            <w:gridSpan w:val="3"/>
            <w:shd w:val="clear" w:color="auto" w:fill="E0E0E0"/>
            <w:vAlign w:val="center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  <w:tc>
          <w:tcPr>
            <w:tcW w:w="1680" w:type="dxa"/>
            <w:shd w:val="clear" w:color="auto" w:fill="E0E0E0"/>
            <w:vAlign w:val="center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shd w:val="clear" w:color="auto" w:fill="E0E0E0"/>
            <w:vAlign w:val="center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</w:tr>
      <w:tr w:rsidR="008769B2" w:rsidTr="00E87BB7">
        <w:trPr>
          <w:trHeight w:hRule="exact" w:val="113"/>
        </w:trPr>
        <w:tc>
          <w:tcPr>
            <w:tcW w:w="2093" w:type="dxa"/>
            <w:shd w:val="clear" w:color="auto" w:fill="E0E0E0"/>
            <w:vAlign w:val="center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  <w:tc>
          <w:tcPr>
            <w:tcW w:w="2215" w:type="dxa"/>
            <w:shd w:val="clear" w:color="auto" w:fill="E0E0E0"/>
            <w:vAlign w:val="center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  <w:tc>
          <w:tcPr>
            <w:tcW w:w="3000" w:type="dxa"/>
            <w:gridSpan w:val="3"/>
            <w:shd w:val="clear" w:color="auto" w:fill="E0E0E0"/>
            <w:vAlign w:val="center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  <w:tc>
          <w:tcPr>
            <w:tcW w:w="1680" w:type="dxa"/>
            <w:shd w:val="clear" w:color="auto" w:fill="E0E0E0"/>
            <w:vAlign w:val="center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shd w:val="clear" w:color="auto" w:fill="E0E0E0"/>
            <w:vAlign w:val="center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</w:tr>
      <w:tr w:rsidR="008769B2" w:rsidTr="00E87BB7">
        <w:trPr>
          <w:trHeight w:val="227"/>
        </w:trPr>
        <w:tc>
          <w:tcPr>
            <w:tcW w:w="2093" w:type="dxa"/>
            <w:shd w:val="clear" w:color="auto" w:fill="E0E0E0"/>
            <w:vAlign w:val="center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  <w:r w:rsidRPr="00CB3300">
              <w:rPr>
                <w:sz w:val="16"/>
                <w:szCs w:val="16"/>
              </w:rPr>
              <w:t>E-mail</w:t>
            </w:r>
          </w:p>
        </w:tc>
        <w:tc>
          <w:tcPr>
            <w:tcW w:w="2215" w:type="dxa"/>
            <w:shd w:val="clear" w:color="auto" w:fill="auto"/>
            <w:tcFitText/>
            <w:vAlign w:val="center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  <w:tc>
          <w:tcPr>
            <w:tcW w:w="3000" w:type="dxa"/>
            <w:gridSpan w:val="3"/>
            <w:shd w:val="clear" w:color="auto" w:fill="E0E0E0"/>
            <w:vAlign w:val="center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  <w:r w:rsidRPr="00CB3300">
              <w:rPr>
                <w:sz w:val="16"/>
                <w:szCs w:val="16"/>
              </w:rPr>
              <w:t>Fax</w:t>
            </w:r>
          </w:p>
        </w:tc>
        <w:tc>
          <w:tcPr>
            <w:tcW w:w="1680" w:type="dxa"/>
            <w:shd w:val="clear" w:color="auto" w:fill="auto"/>
            <w:tcFitText/>
            <w:vAlign w:val="center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shd w:val="clear" w:color="auto" w:fill="E0E0E0"/>
            <w:vAlign w:val="center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</w:tr>
      <w:tr w:rsidR="008769B2" w:rsidTr="00E87BB7">
        <w:trPr>
          <w:trHeight w:hRule="exact" w:val="113"/>
        </w:trPr>
        <w:tc>
          <w:tcPr>
            <w:tcW w:w="2093" w:type="dxa"/>
            <w:shd w:val="clear" w:color="auto" w:fill="E0E0E0"/>
            <w:vAlign w:val="center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  <w:tc>
          <w:tcPr>
            <w:tcW w:w="2215" w:type="dxa"/>
            <w:shd w:val="clear" w:color="auto" w:fill="E0E0E0"/>
            <w:vAlign w:val="center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  <w:tc>
          <w:tcPr>
            <w:tcW w:w="3000" w:type="dxa"/>
            <w:gridSpan w:val="3"/>
            <w:shd w:val="clear" w:color="auto" w:fill="E0E0E0"/>
            <w:vAlign w:val="center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  <w:tc>
          <w:tcPr>
            <w:tcW w:w="1680" w:type="dxa"/>
            <w:shd w:val="clear" w:color="auto" w:fill="E0E0E0"/>
            <w:vAlign w:val="center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shd w:val="clear" w:color="auto" w:fill="E0E0E0"/>
            <w:vAlign w:val="center"/>
          </w:tcPr>
          <w:p w:rsidR="008769B2" w:rsidRPr="00CB3300" w:rsidRDefault="008769B2" w:rsidP="00E87BB7">
            <w:pPr>
              <w:rPr>
                <w:sz w:val="16"/>
                <w:szCs w:val="16"/>
              </w:rPr>
            </w:pPr>
          </w:p>
        </w:tc>
      </w:tr>
    </w:tbl>
    <w:p w:rsidR="008769B2" w:rsidRPr="00892564" w:rsidRDefault="008769B2" w:rsidP="008769B2">
      <w:pPr>
        <w:jc w:val="center"/>
        <w:outlineLvl w:val="0"/>
        <w:rPr>
          <w:b/>
          <w:sz w:val="24"/>
          <w:szCs w:val="24"/>
        </w:rPr>
      </w:pPr>
      <w:r w:rsidRPr="00892564">
        <w:rPr>
          <w:b/>
          <w:sz w:val="24"/>
          <w:szCs w:val="24"/>
        </w:rPr>
        <w:t>Termíny akce (projektu)</w:t>
      </w:r>
    </w:p>
    <w:p w:rsidR="008769B2" w:rsidRPr="00234044" w:rsidRDefault="008769B2" w:rsidP="008769B2">
      <w:pPr>
        <w:jc w:val="center"/>
        <w:rPr>
          <w:b/>
          <w:sz w:val="4"/>
          <w:szCs w:val="4"/>
        </w:rPr>
      </w:pPr>
    </w:p>
    <w:tbl>
      <w:tblPr>
        <w:tblW w:w="92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245"/>
        <w:gridCol w:w="1800"/>
        <w:gridCol w:w="2160"/>
      </w:tblGrid>
      <w:tr w:rsidR="008769B2" w:rsidRPr="00674812" w:rsidTr="00E87BB7">
        <w:tc>
          <w:tcPr>
            <w:tcW w:w="5245" w:type="dxa"/>
            <w:shd w:val="clear" w:color="auto" w:fill="auto"/>
          </w:tcPr>
          <w:p w:rsidR="008769B2" w:rsidRPr="00674812" w:rsidRDefault="008769B2" w:rsidP="00E87BB7">
            <w:pPr>
              <w:rPr>
                <w:sz w:val="16"/>
                <w:szCs w:val="4"/>
              </w:rPr>
            </w:pPr>
            <w:bookmarkStart w:id="3" w:name="End_sez_terminy000"/>
            <w:r w:rsidRPr="00674812">
              <w:rPr>
                <w:sz w:val="16"/>
                <w:szCs w:val="4"/>
              </w:rPr>
              <w:t>Název</w:t>
            </w:r>
          </w:p>
        </w:tc>
        <w:tc>
          <w:tcPr>
            <w:tcW w:w="1800" w:type="dxa"/>
            <w:shd w:val="clear" w:color="auto" w:fill="auto"/>
          </w:tcPr>
          <w:p w:rsidR="008769B2" w:rsidRPr="00674812" w:rsidRDefault="008769B2" w:rsidP="00E87BB7">
            <w:pPr>
              <w:jc w:val="center"/>
              <w:rPr>
                <w:sz w:val="16"/>
                <w:szCs w:val="4"/>
              </w:rPr>
            </w:pPr>
            <w:r w:rsidRPr="00674812">
              <w:rPr>
                <w:sz w:val="16"/>
                <w:szCs w:val="4"/>
              </w:rPr>
              <w:t>Ukončení</w:t>
            </w:r>
          </w:p>
        </w:tc>
        <w:tc>
          <w:tcPr>
            <w:tcW w:w="2160" w:type="dxa"/>
            <w:shd w:val="clear" w:color="auto" w:fill="auto"/>
          </w:tcPr>
          <w:p w:rsidR="008769B2" w:rsidRPr="00674812" w:rsidRDefault="008769B2" w:rsidP="00E87BB7">
            <w:pPr>
              <w:jc w:val="center"/>
              <w:rPr>
                <w:sz w:val="16"/>
                <w:szCs w:val="4"/>
              </w:rPr>
            </w:pPr>
            <w:r w:rsidRPr="00674812">
              <w:rPr>
                <w:sz w:val="16"/>
                <w:szCs w:val="4"/>
              </w:rPr>
              <w:t>Závaznost</w:t>
            </w:r>
          </w:p>
        </w:tc>
      </w:tr>
      <w:tr w:rsidR="008769B2" w:rsidRPr="00674812" w:rsidTr="00E87BB7">
        <w:tc>
          <w:tcPr>
            <w:tcW w:w="5245" w:type="dxa"/>
            <w:shd w:val="clear" w:color="auto" w:fill="auto"/>
          </w:tcPr>
          <w:p w:rsidR="008769B2" w:rsidRPr="00674812" w:rsidRDefault="008769B2" w:rsidP="00E87BB7">
            <w:pPr>
              <w:rPr>
                <w:sz w:val="16"/>
                <w:szCs w:val="4"/>
              </w:rPr>
            </w:pPr>
          </w:p>
        </w:tc>
        <w:tc>
          <w:tcPr>
            <w:tcW w:w="1800" w:type="dxa"/>
            <w:shd w:val="clear" w:color="auto" w:fill="auto"/>
          </w:tcPr>
          <w:p w:rsidR="008769B2" w:rsidRPr="00674812" w:rsidRDefault="008769B2" w:rsidP="00E87BB7">
            <w:pPr>
              <w:jc w:val="center"/>
              <w:rPr>
                <w:sz w:val="16"/>
                <w:szCs w:val="4"/>
              </w:rPr>
            </w:pPr>
          </w:p>
        </w:tc>
        <w:tc>
          <w:tcPr>
            <w:tcW w:w="2160" w:type="dxa"/>
            <w:shd w:val="clear" w:color="auto" w:fill="auto"/>
          </w:tcPr>
          <w:p w:rsidR="008769B2" w:rsidRPr="00674812" w:rsidRDefault="008769B2" w:rsidP="00E87BB7">
            <w:pPr>
              <w:jc w:val="center"/>
              <w:rPr>
                <w:sz w:val="16"/>
                <w:szCs w:val="4"/>
              </w:rPr>
            </w:pPr>
          </w:p>
        </w:tc>
      </w:tr>
      <w:tr w:rsidR="008769B2" w:rsidRPr="00674812" w:rsidTr="00E87BB7">
        <w:tc>
          <w:tcPr>
            <w:tcW w:w="5245" w:type="dxa"/>
            <w:shd w:val="clear" w:color="auto" w:fill="auto"/>
          </w:tcPr>
          <w:p w:rsidR="008769B2" w:rsidRPr="00674812" w:rsidRDefault="008769B2" w:rsidP="00E87BB7">
            <w:pPr>
              <w:rPr>
                <w:sz w:val="16"/>
                <w:szCs w:val="4"/>
              </w:rPr>
            </w:pPr>
          </w:p>
        </w:tc>
        <w:tc>
          <w:tcPr>
            <w:tcW w:w="1800" w:type="dxa"/>
            <w:shd w:val="clear" w:color="auto" w:fill="auto"/>
          </w:tcPr>
          <w:p w:rsidR="008769B2" w:rsidRPr="00674812" w:rsidRDefault="008769B2" w:rsidP="00E87BB7">
            <w:pPr>
              <w:jc w:val="center"/>
              <w:rPr>
                <w:sz w:val="16"/>
                <w:szCs w:val="4"/>
              </w:rPr>
            </w:pPr>
          </w:p>
        </w:tc>
        <w:tc>
          <w:tcPr>
            <w:tcW w:w="2160" w:type="dxa"/>
            <w:shd w:val="clear" w:color="auto" w:fill="auto"/>
          </w:tcPr>
          <w:p w:rsidR="008769B2" w:rsidRPr="00674812" w:rsidRDefault="008769B2" w:rsidP="00E87BB7">
            <w:pPr>
              <w:jc w:val="center"/>
              <w:rPr>
                <w:sz w:val="16"/>
                <w:szCs w:val="4"/>
              </w:rPr>
            </w:pPr>
          </w:p>
        </w:tc>
      </w:tr>
      <w:bookmarkEnd w:id="3"/>
      <w:tr w:rsidR="008769B2" w:rsidRPr="00674812" w:rsidTr="00E87BB7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69B2" w:rsidRPr="00674812" w:rsidRDefault="008769B2" w:rsidP="00E87BB7">
            <w:pPr>
              <w:rPr>
                <w:sz w:val="16"/>
                <w:szCs w:val="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69B2" w:rsidRPr="00674812" w:rsidRDefault="008769B2" w:rsidP="00E87BB7">
            <w:pPr>
              <w:jc w:val="center"/>
              <w:rPr>
                <w:sz w:val="16"/>
                <w:szCs w:val="4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69B2" w:rsidRPr="00674812" w:rsidRDefault="008769B2" w:rsidP="00E87BB7">
            <w:pPr>
              <w:jc w:val="center"/>
              <w:rPr>
                <w:sz w:val="16"/>
                <w:szCs w:val="4"/>
              </w:rPr>
            </w:pPr>
          </w:p>
        </w:tc>
      </w:tr>
    </w:tbl>
    <w:p w:rsidR="008769B2" w:rsidRPr="00892564" w:rsidRDefault="008769B2" w:rsidP="008769B2">
      <w:pPr>
        <w:jc w:val="center"/>
        <w:outlineLvl w:val="0"/>
        <w:rPr>
          <w:b/>
          <w:sz w:val="24"/>
          <w:szCs w:val="24"/>
        </w:rPr>
      </w:pPr>
      <w:r w:rsidRPr="00892564">
        <w:rPr>
          <w:b/>
          <w:sz w:val="24"/>
          <w:szCs w:val="24"/>
        </w:rPr>
        <w:t>Parametr / Indikátor / Cíl akce (projektu)</w:t>
      </w:r>
    </w:p>
    <w:p w:rsidR="008769B2" w:rsidRPr="00234044" w:rsidRDefault="008769B2" w:rsidP="008769B2">
      <w:pPr>
        <w:jc w:val="center"/>
        <w:rPr>
          <w:b/>
          <w:sz w:val="4"/>
          <w:szCs w:val="4"/>
        </w:rPr>
      </w:pPr>
    </w:p>
    <w:tbl>
      <w:tblPr>
        <w:tblW w:w="92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3205"/>
        <w:gridCol w:w="1080"/>
        <w:gridCol w:w="960"/>
        <w:gridCol w:w="1560"/>
        <w:gridCol w:w="1320"/>
        <w:gridCol w:w="1080"/>
      </w:tblGrid>
      <w:tr w:rsidR="008769B2" w:rsidRPr="00674812" w:rsidTr="00E87BB7">
        <w:tc>
          <w:tcPr>
            <w:tcW w:w="3205" w:type="dxa"/>
            <w:shd w:val="clear" w:color="auto" w:fill="auto"/>
          </w:tcPr>
          <w:p w:rsidR="008769B2" w:rsidRPr="00674812" w:rsidRDefault="008769B2" w:rsidP="00E87BB7">
            <w:pPr>
              <w:jc w:val="center"/>
              <w:rPr>
                <w:sz w:val="16"/>
                <w:szCs w:val="4"/>
              </w:rPr>
            </w:pPr>
            <w:bookmarkStart w:id="4" w:name="End_sez_paramet000"/>
            <w:r w:rsidRPr="00674812">
              <w:rPr>
                <w:sz w:val="16"/>
                <w:szCs w:val="4"/>
              </w:rPr>
              <w:t>Název parametru</w:t>
            </w:r>
          </w:p>
        </w:tc>
        <w:tc>
          <w:tcPr>
            <w:tcW w:w="1080" w:type="dxa"/>
            <w:shd w:val="clear" w:color="auto" w:fill="auto"/>
          </w:tcPr>
          <w:p w:rsidR="008769B2" w:rsidRPr="00674812" w:rsidRDefault="008769B2" w:rsidP="00E87BB7">
            <w:pPr>
              <w:jc w:val="center"/>
              <w:rPr>
                <w:sz w:val="16"/>
                <w:szCs w:val="4"/>
              </w:rPr>
            </w:pPr>
            <w:r w:rsidRPr="00674812">
              <w:rPr>
                <w:sz w:val="16"/>
                <w:szCs w:val="4"/>
              </w:rPr>
              <w:t>Měrná jednotka</w:t>
            </w:r>
          </w:p>
        </w:tc>
        <w:tc>
          <w:tcPr>
            <w:tcW w:w="960" w:type="dxa"/>
            <w:shd w:val="clear" w:color="auto" w:fill="auto"/>
          </w:tcPr>
          <w:p w:rsidR="008769B2" w:rsidRPr="00674812" w:rsidRDefault="008769B2" w:rsidP="00E87BB7">
            <w:pPr>
              <w:jc w:val="center"/>
              <w:rPr>
                <w:sz w:val="16"/>
                <w:szCs w:val="4"/>
              </w:rPr>
            </w:pPr>
            <w:r w:rsidRPr="00674812">
              <w:rPr>
                <w:sz w:val="16"/>
                <w:szCs w:val="4"/>
              </w:rPr>
              <w:t>Hodnota</w:t>
            </w:r>
          </w:p>
        </w:tc>
        <w:tc>
          <w:tcPr>
            <w:tcW w:w="1560" w:type="dxa"/>
            <w:shd w:val="clear" w:color="auto" w:fill="auto"/>
          </w:tcPr>
          <w:p w:rsidR="008769B2" w:rsidRPr="00674812" w:rsidRDefault="008769B2" w:rsidP="00E87BB7">
            <w:pPr>
              <w:jc w:val="center"/>
              <w:rPr>
                <w:sz w:val="16"/>
                <w:szCs w:val="4"/>
              </w:rPr>
            </w:pPr>
            <w:r w:rsidRPr="00674812">
              <w:rPr>
                <w:sz w:val="16"/>
                <w:szCs w:val="4"/>
              </w:rPr>
              <w:t>Závaznost</w:t>
            </w:r>
          </w:p>
        </w:tc>
        <w:tc>
          <w:tcPr>
            <w:tcW w:w="1320" w:type="dxa"/>
            <w:shd w:val="clear" w:color="auto" w:fill="auto"/>
          </w:tcPr>
          <w:p w:rsidR="008769B2" w:rsidRPr="00674812" w:rsidRDefault="008769B2" w:rsidP="00E87BB7">
            <w:pPr>
              <w:jc w:val="center"/>
              <w:rPr>
                <w:sz w:val="16"/>
                <w:szCs w:val="4"/>
              </w:rPr>
            </w:pPr>
            <w:r w:rsidRPr="00674812">
              <w:rPr>
                <w:sz w:val="16"/>
                <w:szCs w:val="4"/>
              </w:rPr>
              <w:t>Minimální hodnota*</w:t>
            </w:r>
          </w:p>
        </w:tc>
        <w:tc>
          <w:tcPr>
            <w:tcW w:w="1080" w:type="dxa"/>
            <w:shd w:val="clear" w:color="auto" w:fill="auto"/>
          </w:tcPr>
          <w:p w:rsidR="008769B2" w:rsidRPr="00674812" w:rsidRDefault="008769B2" w:rsidP="00E87BB7">
            <w:pPr>
              <w:jc w:val="center"/>
              <w:rPr>
                <w:sz w:val="16"/>
                <w:szCs w:val="4"/>
              </w:rPr>
            </w:pPr>
            <w:r w:rsidRPr="00674812">
              <w:rPr>
                <w:sz w:val="16"/>
                <w:szCs w:val="4"/>
              </w:rPr>
              <w:t>Maximální hodnota*</w:t>
            </w:r>
          </w:p>
        </w:tc>
      </w:tr>
      <w:tr w:rsidR="008769B2" w:rsidRPr="00674812" w:rsidTr="00E87BB7">
        <w:tc>
          <w:tcPr>
            <w:tcW w:w="3205" w:type="dxa"/>
            <w:shd w:val="clear" w:color="auto" w:fill="auto"/>
          </w:tcPr>
          <w:p w:rsidR="008769B2" w:rsidRPr="00674812" w:rsidRDefault="008769B2" w:rsidP="00E87BB7">
            <w:pPr>
              <w:rPr>
                <w:sz w:val="16"/>
                <w:szCs w:val="4"/>
              </w:rPr>
            </w:pPr>
          </w:p>
        </w:tc>
        <w:tc>
          <w:tcPr>
            <w:tcW w:w="1080" w:type="dxa"/>
            <w:shd w:val="clear" w:color="auto" w:fill="auto"/>
          </w:tcPr>
          <w:p w:rsidR="008769B2" w:rsidRPr="00674812" w:rsidRDefault="008769B2" w:rsidP="00E87BB7">
            <w:pPr>
              <w:jc w:val="center"/>
              <w:rPr>
                <w:sz w:val="16"/>
                <w:szCs w:val="4"/>
              </w:rPr>
            </w:pPr>
          </w:p>
        </w:tc>
        <w:tc>
          <w:tcPr>
            <w:tcW w:w="960" w:type="dxa"/>
            <w:shd w:val="clear" w:color="auto" w:fill="auto"/>
          </w:tcPr>
          <w:p w:rsidR="008769B2" w:rsidRPr="00674812" w:rsidRDefault="008769B2" w:rsidP="00E87BB7">
            <w:pPr>
              <w:jc w:val="right"/>
              <w:rPr>
                <w:sz w:val="16"/>
                <w:szCs w:val="4"/>
              </w:rPr>
            </w:pPr>
          </w:p>
        </w:tc>
        <w:tc>
          <w:tcPr>
            <w:tcW w:w="1560" w:type="dxa"/>
            <w:shd w:val="clear" w:color="auto" w:fill="auto"/>
          </w:tcPr>
          <w:p w:rsidR="008769B2" w:rsidRPr="00674812" w:rsidRDefault="008769B2" w:rsidP="00E87BB7">
            <w:pPr>
              <w:jc w:val="center"/>
              <w:rPr>
                <w:sz w:val="16"/>
                <w:szCs w:val="4"/>
              </w:rPr>
            </w:pPr>
          </w:p>
        </w:tc>
        <w:tc>
          <w:tcPr>
            <w:tcW w:w="1320" w:type="dxa"/>
            <w:shd w:val="clear" w:color="auto" w:fill="auto"/>
          </w:tcPr>
          <w:p w:rsidR="008769B2" w:rsidRPr="00674812" w:rsidRDefault="008769B2" w:rsidP="00E87BB7">
            <w:pPr>
              <w:jc w:val="right"/>
              <w:rPr>
                <w:sz w:val="16"/>
                <w:szCs w:val="4"/>
              </w:rPr>
            </w:pPr>
          </w:p>
        </w:tc>
        <w:tc>
          <w:tcPr>
            <w:tcW w:w="1080" w:type="dxa"/>
            <w:shd w:val="clear" w:color="auto" w:fill="auto"/>
          </w:tcPr>
          <w:p w:rsidR="008769B2" w:rsidRPr="00674812" w:rsidRDefault="008769B2" w:rsidP="00E87BB7">
            <w:pPr>
              <w:jc w:val="right"/>
              <w:rPr>
                <w:sz w:val="16"/>
                <w:szCs w:val="4"/>
              </w:rPr>
            </w:pPr>
          </w:p>
        </w:tc>
      </w:tr>
      <w:tr w:rsidR="008769B2" w:rsidRPr="00674812" w:rsidTr="00E87BB7">
        <w:tc>
          <w:tcPr>
            <w:tcW w:w="3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69B2" w:rsidRPr="00674812" w:rsidRDefault="008769B2" w:rsidP="00E87BB7">
            <w:pPr>
              <w:rPr>
                <w:sz w:val="16"/>
                <w:szCs w:val="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69B2" w:rsidRPr="00674812" w:rsidRDefault="008769B2" w:rsidP="00E87BB7">
            <w:pPr>
              <w:jc w:val="center"/>
              <w:rPr>
                <w:sz w:val="16"/>
                <w:szCs w:val="4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69B2" w:rsidRPr="00674812" w:rsidRDefault="008769B2" w:rsidP="00E87BB7">
            <w:pPr>
              <w:jc w:val="right"/>
              <w:rPr>
                <w:sz w:val="16"/>
                <w:szCs w:val="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69B2" w:rsidRPr="00674812" w:rsidRDefault="008769B2" w:rsidP="00E87BB7">
            <w:pPr>
              <w:jc w:val="center"/>
              <w:rPr>
                <w:sz w:val="16"/>
                <w:szCs w:val="4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69B2" w:rsidRPr="00674812" w:rsidRDefault="008769B2" w:rsidP="00E87BB7">
            <w:pPr>
              <w:jc w:val="right"/>
              <w:rPr>
                <w:sz w:val="16"/>
                <w:szCs w:val="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69B2" w:rsidRPr="00674812" w:rsidRDefault="008769B2" w:rsidP="00E87BB7">
            <w:pPr>
              <w:jc w:val="right"/>
              <w:rPr>
                <w:sz w:val="16"/>
                <w:szCs w:val="4"/>
              </w:rPr>
            </w:pPr>
          </w:p>
        </w:tc>
      </w:tr>
      <w:tr w:rsidR="008769B2" w:rsidRPr="00674812" w:rsidTr="00E87BB7">
        <w:tc>
          <w:tcPr>
            <w:tcW w:w="3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69B2" w:rsidRPr="00674812" w:rsidRDefault="008769B2" w:rsidP="00E87BB7">
            <w:pPr>
              <w:rPr>
                <w:sz w:val="16"/>
                <w:szCs w:val="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69B2" w:rsidRPr="00674812" w:rsidRDefault="008769B2" w:rsidP="00E87BB7">
            <w:pPr>
              <w:jc w:val="center"/>
              <w:rPr>
                <w:sz w:val="16"/>
                <w:szCs w:val="4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69B2" w:rsidRPr="00674812" w:rsidRDefault="008769B2" w:rsidP="00E87BB7">
            <w:pPr>
              <w:jc w:val="right"/>
              <w:rPr>
                <w:sz w:val="16"/>
                <w:szCs w:val="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69B2" w:rsidRPr="00674812" w:rsidRDefault="008769B2" w:rsidP="00E87BB7">
            <w:pPr>
              <w:jc w:val="center"/>
              <w:rPr>
                <w:sz w:val="16"/>
                <w:szCs w:val="4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69B2" w:rsidRPr="00674812" w:rsidRDefault="008769B2" w:rsidP="00E87BB7">
            <w:pPr>
              <w:jc w:val="right"/>
              <w:rPr>
                <w:sz w:val="16"/>
                <w:szCs w:val="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69B2" w:rsidRPr="00674812" w:rsidRDefault="008769B2" w:rsidP="00E87BB7">
            <w:pPr>
              <w:jc w:val="right"/>
              <w:rPr>
                <w:sz w:val="16"/>
                <w:szCs w:val="4"/>
              </w:rPr>
            </w:pPr>
          </w:p>
        </w:tc>
      </w:tr>
      <w:bookmarkEnd w:id="4"/>
    </w:tbl>
    <w:p w:rsidR="008769B2" w:rsidRDefault="008769B2" w:rsidP="008769B2">
      <w:pPr>
        <w:rPr>
          <w:sz w:val="4"/>
          <w:szCs w:val="4"/>
        </w:rPr>
      </w:pPr>
    </w:p>
    <w:p w:rsidR="008769B2" w:rsidRPr="00234044" w:rsidRDefault="008769B2" w:rsidP="008769B2">
      <w:pPr>
        <w:rPr>
          <w:sz w:val="4"/>
          <w:szCs w:val="4"/>
        </w:rPr>
      </w:pPr>
      <w:r>
        <w:rPr>
          <w:sz w:val="4"/>
          <w:szCs w:val="4"/>
        </w:rPr>
        <w:t xml:space="preserve"> </w:t>
      </w:r>
    </w:p>
    <w:tbl>
      <w:tblPr>
        <w:tblW w:w="92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624"/>
        <w:gridCol w:w="1981"/>
        <w:gridCol w:w="1080"/>
        <w:gridCol w:w="1320"/>
        <w:gridCol w:w="1080"/>
        <w:gridCol w:w="1080"/>
        <w:gridCol w:w="960"/>
        <w:gridCol w:w="1080"/>
      </w:tblGrid>
      <w:tr w:rsidR="008769B2" w:rsidRPr="00674812" w:rsidTr="00E87BB7">
        <w:tc>
          <w:tcPr>
            <w:tcW w:w="624" w:type="dxa"/>
            <w:shd w:val="clear" w:color="auto" w:fill="auto"/>
          </w:tcPr>
          <w:p w:rsidR="008769B2" w:rsidRPr="00674812" w:rsidRDefault="008769B2" w:rsidP="00E87BB7">
            <w:pPr>
              <w:jc w:val="center"/>
              <w:rPr>
                <w:sz w:val="16"/>
                <w:szCs w:val="4"/>
              </w:rPr>
            </w:pPr>
            <w:bookmarkStart w:id="5" w:name="End_sez_indikat000"/>
            <w:r w:rsidRPr="00674812">
              <w:rPr>
                <w:sz w:val="16"/>
                <w:szCs w:val="4"/>
              </w:rPr>
              <w:t>Kód řádku</w:t>
            </w:r>
          </w:p>
        </w:tc>
        <w:tc>
          <w:tcPr>
            <w:tcW w:w="1981" w:type="dxa"/>
            <w:shd w:val="clear" w:color="auto" w:fill="auto"/>
          </w:tcPr>
          <w:p w:rsidR="008769B2" w:rsidRPr="00674812" w:rsidRDefault="008769B2" w:rsidP="00E87BB7">
            <w:pPr>
              <w:jc w:val="center"/>
              <w:rPr>
                <w:sz w:val="16"/>
                <w:szCs w:val="4"/>
              </w:rPr>
            </w:pPr>
            <w:r w:rsidRPr="00674812">
              <w:rPr>
                <w:sz w:val="16"/>
                <w:szCs w:val="4"/>
              </w:rPr>
              <w:t>Název indikátoru</w:t>
            </w:r>
          </w:p>
        </w:tc>
        <w:tc>
          <w:tcPr>
            <w:tcW w:w="1080" w:type="dxa"/>
            <w:shd w:val="clear" w:color="auto" w:fill="auto"/>
          </w:tcPr>
          <w:p w:rsidR="008769B2" w:rsidRPr="00674812" w:rsidRDefault="008769B2" w:rsidP="00E87BB7">
            <w:pPr>
              <w:jc w:val="center"/>
              <w:rPr>
                <w:sz w:val="16"/>
                <w:szCs w:val="4"/>
              </w:rPr>
            </w:pPr>
            <w:r w:rsidRPr="00674812">
              <w:rPr>
                <w:sz w:val="16"/>
                <w:szCs w:val="4"/>
              </w:rPr>
              <w:t>Typ indikátoru</w:t>
            </w:r>
          </w:p>
        </w:tc>
        <w:tc>
          <w:tcPr>
            <w:tcW w:w="1320" w:type="dxa"/>
            <w:shd w:val="clear" w:color="auto" w:fill="auto"/>
          </w:tcPr>
          <w:p w:rsidR="008769B2" w:rsidRPr="00674812" w:rsidRDefault="008769B2" w:rsidP="00E87BB7">
            <w:pPr>
              <w:jc w:val="center"/>
              <w:rPr>
                <w:sz w:val="16"/>
                <w:szCs w:val="4"/>
              </w:rPr>
            </w:pPr>
            <w:r w:rsidRPr="00674812">
              <w:rPr>
                <w:sz w:val="16"/>
                <w:szCs w:val="4"/>
              </w:rPr>
              <w:t>Měrná jednotka</w:t>
            </w:r>
          </w:p>
        </w:tc>
        <w:tc>
          <w:tcPr>
            <w:tcW w:w="1080" w:type="dxa"/>
            <w:shd w:val="clear" w:color="auto" w:fill="auto"/>
          </w:tcPr>
          <w:p w:rsidR="008769B2" w:rsidRPr="00674812" w:rsidRDefault="008769B2" w:rsidP="00E87BB7">
            <w:pPr>
              <w:jc w:val="center"/>
              <w:rPr>
                <w:sz w:val="16"/>
                <w:szCs w:val="4"/>
              </w:rPr>
            </w:pPr>
            <w:r w:rsidRPr="00674812">
              <w:rPr>
                <w:sz w:val="16"/>
                <w:szCs w:val="4"/>
              </w:rPr>
              <w:t>Zdroj</w:t>
            </w:r>
          </w:p>
        </w:tc>
        <w:tc>
          <w:tcPr>
            <w:tcW w:w="1080" w:type="dxa"/>
            <w:shd w:val="clear" w:color="auto" w:fill="auto"/>
          </w:tcPr>
          <w:p w:rsidR="008769B2" w:rsidRPr="00674812" w:rsidRDefault="008769B2" w:rsidP="00E87BB7">
            <w:pPr>
              <w:jc w:val="center"/>
              <w:rPr>
                <w:sz w:val="16"/>
                <w:szCs w:val="4"/>
              </w:rPr>
            </w:pPr>
            <w:r w:rsidRPr="00674812">
              <w:rPr>
                <w:sz w:val="16"/>
                <w:szCs w:val="4"/>
              </w:rPr>
              <w:t>Výchozí hodnota*</w:t>
            </w:r>
          </w:p>
        </w:tc>
        <w:tc>
          <w:tcPr>
            <w:tcW w:w="960" w:type="dxa"/>
            <w:shd w:val="clear" w:color="auto" w:fill="auto"/>
          </w:tcPr>
          <w:p w:rsidR="008769B2" w:rsidRPr="00674812" w:rsidRDefault="008769B2" w:rsidP="00E87BB7">
            <w:pPr>
              <w:jc w:val="center"/>
              <w:rPr>
                <w:sz w:val="16"/>
                <w:szCs w:val="4"/>
              </w:rPr>
            </w:pPr>
            <w:r w:rsidRPr="00674812">
              <w:rPr>
                <w:sz w:val="16"/>
                <w:szCs w:val="4"/>
              </w:rPr>
              <w:t>Cílová hodnota*</w:t>
            </w:r>
          </w:p>
        </w:tc>
        <w:tc>
          <w:tcPr>
            <w:tcW w:w="1080" w:type="dxa"/>
            <w:shd w:val="clear" w:color="auto" w:fill="auto"/>
          </w:tcPr>
          <w:p w:rsidR="008769B2" w:rsidRPr="00674812" w:rsidRDefault="008769B2" w:rsidP="00E87BB7">
            <w:pPr>
              <w:jc w:val="center"/>
              <w:rPr>
                <w:sz w:val="16"/>
                <w:szCs w:val="4"/>
              </w:rPr>
            </w:pPr>
            <w:r w:rsidRPr="00674812">
              <w:rPr>
                <w:sz w:val="16"/>
                <w:szCs w:val="4"/>
              </w:rPr>
              <w:t>Datum cílové hodnoty</w:t>
            </w:r>
          </w:p>
        </w:tc>
      </w:tr>
      <w:tr w:rsidR="008769B2" w:rsidRPr="00674812" w:rsidTr="00E87BB7">
        <w:tc>
          <w:tcPr>
            <w:tcW w:w="624" w:type="dxa"/>
            <w:shd w:val="clear" w:color="auto" w:fill="auto"/>
          </w:tcPr>
          <w:p w:rsidR="008769B2" w:rsidRPr="00674812" w:rsidRDefault="008769B2" w:rsidP="00E87BB7">
            <w:pPr>
              <w:rPr>
                <w:sz w:val="16"/>
                <w:szCs w:val="4"/>
              </w:rPr>
            </w:pPr>
          </w:p>
        </w:tc>
        <w:tc>
          <w:tcPr>
            <w:tcW w:w="1981" w:type="dxa"/>
            <w:shd w:val="clear" w:color="auto" w:fill="auto"/>
          </w:tcPr>
          <w:p w:rsidR="008769B2" w:rsidRPr="00674812" w:rsidRDefault="008769B2" w:rsidP="00E87BB7">
            <w:pPr>
              <w:rPr>
                <w:sz w:val="16"/>
                <w:szCs w:val="4"/>
              </w:rPr>
            </w:pPr>
          </w:p>
        </w:tc>
        <w:tc>
          <w:tcPr>
            <w:tcW w:w="1080" w:type="dxa"/>
            <w:shd w:val="clear" w:color="auto" w:fill="auto"/>
          </w:tcPr>
          <w:p w:rsidR="008769B2" w:rsidRPr="00674812" w:rsidRDefault="008769B2" w:rsidP="00E87BB7">
            <w:pPr>
              <w:jc w:val="center"/>
              <w:rPr>
                <w:sz w:val="16"/>
                <w:szCs w:val="4"/>
              </w:rPr>
            </w:pPr>
          </w:p>
        </w:tc>
        <w:tc>
          <w:tcPr>
            <w:tcW w:w="1320" w:type="dxa"/>
            <w:shd w:val="clear" w:color="auto" w:fill="auto"/>
          </w:tcPr>
          <w:p w:rsidR="008769B2" w:rsidRPr="00674812" w:rsidRDefault="008769B2" w:rsidP="00E87BB7">
            <w:pPr>
              <w:jc w:val="center"/>
              <w:rPr>
                <w:sz w:val="16"/>
                <w:szCs w:val="4"/>
              </w:rPr>
            </w:pPr>
          </w:p>
        </w:tc>
        <w:tc>
          <w:tcPr>
            <w:tcW w:w="1080" w:type="dxa"/>
            <w:shd w:val="clear" w:color="auto" w:fill="auto"/>
          </w:tcPr>
          <w:p w:rsidR="008769B2" w:rsidRPr="00674812" w:rsidRDefault="008769B2" w:rsidP="00E87BB7">
            <w:pPr>
              <w:jc w:val="center"/>
              <w:rPr>
                <w:sz w:val="16"/>
                <w:szCs w:val="4"/>
              </w:rPr>
            </w:pPr>
          </w:p>
        </w:tc>
        <w:tc>
          <w:tcPr>
            <w:tcW w:w="1080" w:type="dxa"/>
            <w:shd w:val="clear" w:color="auto" w:fill="auto"/>
          </w:tcPr>
          <w:p w:rsidR="008769B2" w:rsidRPr="00674812" w:rsidRDefault="008769B2" w:rsidP="00E87BB7">
            <w:pPr>
              <w:jc w:val="right"/>
              <w:rPr>
                <w:sz w:val="16"/>
                <w:szCs w:val="4"/>
              </w:rPr>
            </w:pPr>
          </w:p>
        </w:tc>
        <w:tc>
          <w:tcPr>
            <w:tcW w:w="960" w:type="dxa"/>
            <w:shd w:val="clear" w:color="auto" w:fill="auto"/>
          </w:tcPr>
          <w:p w:rsidR="008769B2" w:rsidRPr="00674812" w:rsidRDefault="008769B2" w:rsidP="00E87BB7">
            <w:pPr>
              <w:jc w:val="right"/>
              <w:rPr>
                <w:sz w:val="16"/>
                <w:szCs w:val="4"/>
              </w:rPr>
            </w:pPr>
          </w:p>
        </w:tc>
        <w:tc>
          <w:tcPr>
            <w:tcW w:w="1080" w:type="dxa"/>
            <w:shd w:val="clear" w:color="auto" w:fill="auto"/>
          </w:tcPr>
          <w:p w:rsidR="008769B2" w:rsidRPr="00674812" w:rsidRDefault="008769B2" w:rsidP="00E87BB7">
            <w:pPr>
              <w:jc w:val="center"/>
              <w:rPr>
                <w:sz w:val="16"/>
                <w:szCs w:val="4"/>
              </w:rPr>
            </w:pPr>
          </w:p>
        </w:tc>
      </w:tr>
      <w:tr w:rsidR="008769B2" w:rsidRPr="00674812" w:rsidTr="00E87BB7"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69B2" w:rsidRPr="00674812" w:rsidRDefault="008769B2" w:rsidP="00E87BB7">
            <w:pPr>
              <w:rPr>
                <w:sz w:val="16"/>
                <w:szCs w:val="4"/>
              </w:rPr>
            </w:pP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69B2" w:rsidRPr="00674812" w:rsidRDefault="008769B2" w:rsidP="00E87BB7">
            <w:pPr>
              <w:rPr>
                <w:sz w:val="16"/>
                <w:szCs w:val="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69B2" w:rsidRPr="00674812" w:rsidRDefault="008769B2" w:rsidP="00E87BB7">
            <w:pPr>
              <w:jc w:val="center"/>
              <w:rPr>
                <w:sz w:val="16"/>
                <w:szCs w:val="4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69B2" w:rsidRPr="00674812" w:rsidRDefault="008769B2" w:rsidP="00E87BB7">
            <w:pPr>
              <w:jc w:val="center"/>
              <w:rPr>
                <w:sz w:val="16"/>
                <w:szCs w:val="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69B2" w:rsidRPr="00674812" w:rsidRDefault="008769B2" w:rsidP="00E87BB7">
            <w:pPr>
              <w:jc w:val="center"/>
              <w:rPr>
                <w:sz w:val="16"/>
                <w:szCs w:val="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69B2" w:rsidRPr="00674812" w:rsidRDefault="008769B2" w:rsidP="00E87BB7">
            <w:pPr>
              <w:jc w:val="right"/>
              <w:rPr>
                <w:sz w:val="16"/>
                <w:szCs w:val="4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69B2" w:rsidRPr="00674812" w:rsidRDefault="008769B2" w:rsidP="00E87BB7">
            <w:pPr>
              <w:jc w:val="right"/>
              <w:rPr>
                <w:sz w:val="16"/>
                <w:szCs w:val="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69B2" w:rsidRPr="00674812" w:rsidRDefault="008769B2" w:rsidP="00E87BB7">
            <w:pPr>
              <w:jc w:val="center"/>
              <w:rPr>
                <w:sz w:val="16"/>
                <w:szCs w:val="4"/>
              </w:rPr>
            </w:pPr>
          </w:p>
        </w:tc>
      </w:tr>
      <w:tr w:rsidR="008769B2" w:rsidRPr="00674812" w:rsidTr="00E87BB7"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69B2" w:rsidRPr="00674812" w:rsidRDefault="008769B2" w:rsidP="00E87BB7">
            <w:pPr>
              <w:rPr>
                <w:sz w:val="16"/>
                <w:szCs w:val="4"/>
              </w:rPr>
            </w:pP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69B2" w:rsidRPr="00674812" w:rsidRDefault="008769B2" w:rsidP="00E87BB7">
            <w:pPr>
              <w:rPr>
                <w:sz w:val="16"/>
                <w:szCs w:val="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69B2" w:rsidRPr="00674812" w:rsidRDefault="008769B2" w:rsidP="00E87BB7">
            <w:pPr>
              <w:jc w:val="center"/>
              <w:rPr>
                <w:sz w:val="16"/>
                <w:szCs w:val="4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69B2" w:rsidRPr="00674812" w:rsidRDefault="008769B2" w:rsidP="00E87BB7">
            <w:pPr>
              <w:jc w:val="center"/>
              <w:rPr>
                <w:sz w:val="16"/>
                <w:szCs w:val="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69B2" w:rsidRPr="00674812" w:rsidRDefault="008769B2" w:rsidP="00E87BB7">
            <w:pPr>
              <w:jc w:val="center"/>
              <w:rPr>
                <w:sz w:val="16"/>
                <w:szCs w:val="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69B2" w:rsidRPr="00674812" w:rsidRDefault="008769B2" w:rsidP="00E87BB7">
            <w:pPr>
              <w:jc w:val="right"/>
              <w:rPr>
                <w:sz w:val="16"/>
                <w:szCs w:val="4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69B2" w:rsidRPr="00674812" w:rsidRDefault="008769B2" w:rsidP="00E87BB7">
            <w:pPr>
              <w:jc w:val="right"/>
              <w:rPr>
                <w:sz w:val="16"/>
                <w:szCs w:val="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69B2" w:rsidRPr="00674812" w:rsidRDefault="008769B2" w:rsidP="00E87BB7">
            <w:pPr>
              <w:jc w:val="center"/>
              <w:rPr>
                <w:sz w:val="16"/>
                <w:szCs w:val="4"/>
              </w:rPr>
            </w:pPr>
          </w:p>
        </w:tc>
      </w:tr>
      <w:bookmarkEnd w:id="5"/>
    </w:tbl>
    <w:p w:rsidR="008769B2" w:rsidRPr="00234044" w:rsidRDefault="008769B2" w:rsidP="008769B2">
      <w:pPr>
        <w:rPr>
          <w:sz w:val="4"/>
          <w:szCs w:val="4"/>
        </w:rPr>
      </w:pPr>
    </w:p>
    <w:tbl>
      <w:tblPr>
        <w:tblW w:w="92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9205"/>
      </w:tblGrid>
      <w:tr w:rsidR="008769B2" w:rsidRPr="00674812" w:rsidTr="00E87BB7">
        <w:tc>
          <w:tcPr>
            <w:tcW w:w="9205" w:type="dxa"/>
            <w:shd w:val="clear" w:color="auto" w:fill="auto"/>
          </w:tcPr>
          <w:p w:rsidR="008769B2" w:rsidRPr="00674812" w:rsidRDefault="008769B2" w:rsidP="00E87BB7">
            <w:pPr>
              <w:rPr>
                <w:sz w:val="16"/>
                <w:szCs w:val="4"/>
              </w:rPr>
            </w:pPr>
            <w:bookmarkStart w:id="6" w:name="End_sez_cil000"/>
            <w:r w:rsidRPr="00674812">
              <w:rPr>
                <w:sz w:val="16"/>
                <w:szCs w:val="4"/>
              </w:rPr>
              <w:t>Cíl akce (projektu)</w:t>
            </w:r>
          </w:p>
        </w:tc>
      </w:tr>
      <w:tr w:rsidR="008769B2" w:rsidRPr="00674812" w:rsidTr="00E87BB7">
        <w:trPr>
          <w:trHeight w:val="518"/>
        </w:trPr>
        <w:tc>
          <w:tcPr>
            <w:tcW w:w="9205" w:type="dxa"/>
            <w:shd w:val="clear" w:color="auto" w:fill="auto"/>
          </w:tcPr>
          <w:p w:rsidR="008769B2" w:rsidRPr="00674812" w:rsidRDefault="008769B2" w:rsidP="00E87BB7">
            <w:pPr>
              <w:rPr>
                <w:sz w:val="16"/>
                <w:szCs w:val="4"/>
              </w:rPr>
            </w:pPr>
          </w:p>
        </w:tc>
      </w:tr>
    </w:tbl>
    <w:bookmarkEnd w:id="6"/>
    <w:p w:rsidR="008769B2" w:rsidRDefault="008769B2" w:rsidP="008769B2">
      <w:pPr>
        <w:ind w:left="360"/>
        <w:rPr>
          <w:sz w:val="16"/>
          <w:szCs w:val="16"/>
        </w:rPr>
      </w:pPr>
      <w:r>
        <w:rPr>
          <w:sz w:val="16"/>
          <w:szCs w:val="16"/>
        </w:rPr>
        <w:t>*</w:t>
      </w:r>
      <w:r w:rsidRPr="00515B74">
        <w:rPr>
          <w:sz w:val="16"/>
          <w:szCs w:val="16"/>
        </w:rPr>
        <w:t>v případě závaznosti INT je umožněno vyplni</w:t>
      </w:r>
      <w:r>
        <w:rPr>
          <w:sz w:val="16"/>
          <w:szCs w:val="16"/>
        </w:rPr>
        <w:t>t minimální a maximální hodnotu</w:t>
      </w:r>
      <w:r w:rsidRPr="00515B74">
        <w:rPr>
          <w:sz w:val="16"/>
          <w:szCs w:val="16"/>
        </w:rPr>
        <w:t xml:space="preserve"> </w:t>
      </w:r>
      <w:r>
        <w:rPr>
          <w:sz w:val="16"/>
          <w:szCs w:val="16"/>
        </w:rPr>
        <w:t>(</w:t>
      </w:r>
      <w:r w:rsidRPr="00515B74">
        <w:rPr>
          <w:sz w:val="16"/>
          <w:szCs w:val="16"/>
        </w:rPr>
        <w:t>v případě jiné závaznosti nelze pole vyplnit)</w:t>
      </w:r>
      <w:r>
        <w:rPr>
          <w:sz w:val="16"/>
          <w:szCs w:val="16"/>
        </w:rPr>
        <w:t>.</w:t>
      </w:r>
    </w:p>
    <w:tbl>
      <w:tblPr>
        <w:tblpPr w:leftFromText="142" w:rightFromText="142" w:vertAnchor="text" w:horzAnchor="margin" w:tblpXSpec="right" w:tblpY="63"/>
        <w:tblOverlap w:val="never"/>
        <w:tblW w:w="0" w:type="auto"/>
        <w:jc w:val="right"/>
        <w:tblBorders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83"/>
        <w:gridCol w:w="296"/>
        <w:gridCol w:w="305"/>
        <w:gridCol w:w="222"/>
      </w:tblGrid>
      <w:tr w:rsidR="008769B2" w:rsidRPr="00CB3300" w:rsidTr="00E87BB7">
        <w:trPr>
          <w:trHeight w:val="263"/>
          <w:jc w:val="right"/>
        </w:trPr>
        <w:tc>
          <w:tcPr>
            <w:tcW w:w="0" w:type="auto"/>
            <w:vAlign w:val="center"/>
          </w:tcPr>
          <w:p w:rsidR="008769B2" w:rsidRPr="00CB3300" w:rsidRDefault="008769B2" w:rsidP="00E87BB7">
            <w:pPr>
              <w:keepNext/>
              <w:keepLines/>
              <w:rPr>
                <w:sz w:val="16"/>
                <w:szCs w:val="16"/>
              </w:rPr>
            </w:pPr>
            <w:r w:rsidRPr="00CB3300">
              <w:rPr>
                <w:sz w:val="16"/>
                <w:szCs w:val="16"/>
              </w:rPr>
              <w:br w:type="page"/>
              <w:t>Údaje v</w:t>
            </w:r>
            <w:r>
              <w:rPr>
                <w:sz w:val="16"/>
                <w:szCs w:val="16"/>
              </w:rPr>
              <w:t> </w:t>
            </w:r>
            <w:r w:rsidRPr="00CB3300">
              <w:rPr>
                <w:sz w:val="16"/>
                <w:szCs w:val="16"/>
              </w:rPr>
              <w:t>mil. Kč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69B2" w:rsidRPr="00CB3300" w:rsidRDefault="008769B2" w:rsidP="00E87BB7">
            <w:pPr>
              <w:keepNext/>
              <w:keepLines/>
              <w:jc w:val="center"/>
              <w:rPr>
                <w:sz w:val="16"/>
                <w:szCs w:val="16"/>
              </w:rPr>
            </w:pPr>
            <w:r w:rsidRPr="00CB3300">
              <w:rPr>
                <w:sz w:val="16"/>
                <w:szCs w:val="16"/>
              </w:rPr>
              <w:t>x</w:t>
            </w:r>
          </w:p>
        </w:tc>
        <w:tc>
          <w:tcPr>
            <w:tcW w:w="0" w:type="auto"/>
            <w:vAlign w:val="center"/>
          </w:tcPr>
          <w:p w:rsidR="008769B2" w:rsidRPr="00CB3300" w:rsidRDefault="008769B2" w:rsidP="00E87BB7">
            <w:pPr>
              <w:keepNext/>
              <w:keepLines/>
              <w:jc w:val="center"/>
              <w:rPr>
                <w:sz w:val="16"/>
                <w:szCs w:val="16"/>
              </w:rPr>
            </w:pPr>
            <w:r w:rsidRPr="00CB3300">
              <w:rPr>
                <w:sz w:val="16"/>
                <w:szCs w:val="16"/>
              </w:rPr>
              <w:t>€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69B2" w:rsidRPr="00CB3300" w:rsidRDefault="008769B2" w:rsidP="00E87BB7">
            <w:pPr>
              <w:keepNext/>
              <w:keepLines/>
              <w:jc w:val="center"/>
              <w:rPr>
                <w:sz w:val="16"/>
                <w:szCs w:val="16"/>
              </w:rPr>
            </w:pPr>
            <w:r w:rsidRPr="00CB3300">
              <w:rPr>
                <w:sz w:val="16"/>
                <w:szCs w:val="16"/>
              </w:rPr>
              <w:t xml:space="preserve">    </w:t>
            </w:r>
          </w:p>
        </w:tc>
      </w:tr>
    </w:tbl>
    <w:p w:rsidR="008769B2" w:rsidRPr="00DC2C0A" w:rsidRDefault="008769B2" w:rsidP="008769B2">
      <w:pPr>
        <w:keepNext/>
        <w:keepLines/>
        <w:jc w:val="right"/>
        <w:rPr>
          <w:sz w:val="2"/>
          <w:szCs w:val="2"/>
        </w:rPr>
      </w:pPr>
    </w:p>
    <w:p w:rsidR="00DC67EB" w:rsidRDefault="008769B2" w:rsidP="008769B2">
      <w:pPr>
        <w:keepNext/>
        <w:keepLines/>
        <w:jc w:val="center"/>
        <w:outlineLvl w:val="0"/>
        <w:rPr>
          <w:b/>
        </w:rPr>
      </w:pPr>
      <w:r>
        <w:rPr>
          <w:b/>
        </w:rPr>
        <w:t xml:space="preserve">      </w:t>
      </w:r>
    </w:p>
    <w:p w:rsidR="008769B2" w:rsidRDefault="008769B2" w:rsidP="008769B2">
      <w:pPr>
        <w:keepNext/>
        <w:keepLines/>
        <w:jc w:val="center"/>
        <w:outlineLvl w:val="0"/>
        <w:rPr>
          <w:b/>
        </w:rPr>
      </w:pPr>
      <w:r w:rsidRPr="00892564">
        <w:rPr>
          <w:b/>
          <w:sz w:val="24"/>
          <w:szCs w:val="24"/>
        </w:rPr>
        <w:t xml:space="preserve">Financování </w:t>
      </w:r>
      <w:r w:rsidR="00274E54">
        <w:rPr>
          <w:b/>
          <w:sz w:val="24"/>
          <w:szCs w:val="24"/>
        </w:rPr>
        <w:t>akce (</w:t>
      </w:r>
      <w:r w:rsidRPr="00892564">
        <w:rPr>
          <w:b/>
          <w:sz w:val="24"/>
          <w:szCs w:val="24"/>
        </w:rPr>
        <w:t>projektu</w:t>
      </w:r>
      <w:r w:rsidR="00274E54">
        <w:rPr>
          <w:b/>
          <w:sz w:val="24"/>
          <w:szCs w:val="24"/>
        </w:rPr>
        <w:t xml:space="preserve">) </w:t>
      </w:r>
      <w:r w:rsidRPr="00020697">
        <w:rPr>
          <w:b/>
        </w:rPr>
        <w:t>**</w:t>
      </w:r>
    </w:p>
    <w:p w:rsidR="008769B2" w:rsidRPr="00234044" w:rsidRDefault="008769B2" w:rsidP="008769B2">
      <w:pPr>
        <w:keepNext/>
        <w:keepLines/>
        <w:jc w:val="center"/>
        <w:rPr>
          <w:b/>
          <w:sz w:val="8"/>
          <w:szCs w:val="8"/>
        </w:rPr>
      </w:pPr>
    </w:p>
    <w:tbl>
      <w:tblPr>
        <w:tblW w:w="90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2638"/>
        <w:gridCol w:w="600"/>
        <w:gridCol w:w="600"/>
        <w:gridCol w:w="840"/>
        <w:gridCol w:w="720"/>
        <w:gridCol w:w="720"/>
        <w:gridCol w:w="840"/>
        <w:gridCol w:w="840"/>
        <w:gridCol w:w="720"/>
      </w:tblGrid>
      <w:tr w:rsidR="008769B2" w:rsidRPr="00502E1D" w:rsidTr="00E87BB7">
        <w:tc>
          <w:tcPr>
            <w:tcW w:w="567" w:type="dxa"/>
            <w:shd w:val="clear" w:color="auto" w:fill="auto"/>
          </w:tcPr>
          <w:p w:rsidR="008769B2" w:rsidRPr="00502E1D" w:rsidRDefault="008769B2" w:rsidP="00E87BB7">
            <w:pPr>
              <w:keepNext/>
              <w:keepLines/>
              <w:jc w:val="center"/>
              <w:rPr>
                <w:sz w:val="16"/>
                <w:szCs w:val="16"/>
              </w:rPr>
            </w:pPr>
            <w:bookmarkStart w:id="7" w:name="End_sez_bilance000"/>
            <w:r w:rsidRPr="00502E1D">
              <w:rPr>
                <w:sz w:val="16"/>
                <w:szCs w:val="16"/>
              </w:rPr>
              <w:t>Kód řádku</w:t>
            </w:r>
          </w:p>
        </w:tc>
        <w:tc>
          <w:tcPr>
            <w:tcW w:w="2638" w:type="dxa"/>
            <w:shd w:val="clear" w:color="auto" w:fill="auto"/>
          </w:tcPr>
          <w:p w:rsidR="008769B2" w:rsidRPr="00502E1D" w:rsidRDefault="008769B2" w:rsidP="00E87BB7">
            <w:pPr>
              <w:keepNext/>
              <w:keepLines/>
              <w:jc w:val="center"/>
              <w:rPr>
                <w:sz w:val="16"/>
                <w:szCs w:val="16"/>
              </w:rPr>
            </w:pPr>
            <w:r w:rsidRPr="00502E1D">
              <w:rPr>
                <w:sz w:val="16"/>
                <w:szCs w:val="16"/>
              </w:rPr>
              <w:t>Název řádku</w:t>
            </w:r>
          </w:p>
        </w:tc>
        <w:tc>
          <w:tcPr>
            <w:tcW w:w="600" w:type="dxa"/>
            <w:shd w:val="clear" w:color="auto" w:fill="auto"/>
          </w:tcPr>
          <w:p w:rsidR="008769B2" w:rsidRPr="00502E1D" w:rsidRDefault="008769B2" w:rsidP="00E87BB7">
            <w:pPr>
              <w:keepNext/>
              <w:keepLines/>
              <w:jc w:val="center"/>
              <w:rPr>
                <w:sz w:val="16"/>
                <w:szCs w:val="16"/>
              </w:rPr>
            </w:pPr>
            <w:r w:rsidRPr="00502E1D">
              <w:rPr>
                <w:sz w:val="16"/>
                <w:szCs w:val="16"/>
              </w:rPr>
              <w:t>RPD</w:t>
            </w:r>
          </w:p>
        </w:tc>
        <w:tc>
          <w:tcPr>
            <w:tcW w:w="600" w:type="dxa"/>
            <w:shd w:val="clear" w:color="auto" w:fill="auto"/>
          </w:tcPr>
          <w:p w:rsidR="008769B2" w:rsidRPr="00502E1D" w:rsidRDefault="008769B2" w:rsidP="00E87BB7">
            <w:pPr>
              <w:keepNext/>
              <w:keepLines/>
              <w:jc w:val="center"/>
              <w:rPr>
                <w:sz w:val="16"/>
                <w:szCs w:val="16"/>
              </w:rPr>
            </w:pPr>
            <w:r w:rsidRPr="00502E1D">
              <w:rPr>
                <w:sz w:val="16"/>
                <w:szCs w:val="16"/>
              </w:rPr>
              <w:t>Účel. znak</w:t>
            </w:r>
          </w:p>
        </w:tc>
        <w:tc>
          <w:tcPr>
            <w:tcW w:w="840" w:type="dxa"/>
            <w:shd w:val="clear" w:color="auto" w:fill="auto"/>
          </w:tcPr>
          <w:p w:rsidR="008769B2" w:rsidRPr="00502E1D" w:rsidRDefault="008769B2" w:rsidP="00E87BB7">
            <w:pPr>
              <w:keepNext/>
              <w:keepLines/>
              <w:jc w:val="center"/>
              <w:rPr>
                <w:sz w:val="16"/>
                <w:szCs w:val="16"/>
              </w:rPr>
            </w:pPr>
            <w:r w:rsidRPr="00502E1D">
              <w:rPr>
                <w:sz w:val="16"/>
                <w:szCs w:val="16"/>
              </w:rPr>
              <w:t>Do 31.12. 2009</w:t>
            </w:r>
          </w:p>
        </w:tc>
        <w:tc>
          <w:tcPr>
            <w:tcW w:w="720" w:type="dxa"/>
            <w:shd w:val="clear" w:color="auto" w:fill="auto"/>
          </w:tcPr>
          <w:p w:rsidR="008769B2" w:rsidRPr="00502E1D" w:rsidRDefault="008769B2" w:rsidP="00E87BB7">
            <w:pPr>
              <w:keepNext/>
              <w:keepLines/>
              <w:jc w:val="center"/>
              <w:rPr>
                <w:sz w:val="16"/>
                <w:szCs w:val="16"/>
              </w:rPr>
            </w:pPr>
            <w:r w:rsidRPr="00502E1D">
              <w:rPr>
                <w:sz w:val="16"/>
                <w:szCs w:val="16"/>
              </w:rPr>
              <w:t>2010</w:t>
            </w:r>
          </w:p>
        </w:tc>
        <w:tc>
          <w:tcPr>
            <w:tcW w:w="720" w:type="dxa"/>
            <w:shd w:val="clear" w:color="auto" w:fill="auto"/>
          </w:tcPr>
          <w:p w:rsidR="008769B2" w:rsidRPr="00502E1D" w:rsidRDefault="008769B2" w:rsidP="00E87BB7">
            <w:pPr>
              <w:keepNext/>
              <w:keepLines/>
              <w:jc w:val="center"/>
              <w:rPr>
                <w:sz w:val="16"/>
                <w:szCs w:val="16"/>
              </w:rPr>
            </w:pPr>
            <w:r w:rsidRPr="00502E1D">
              <w:rPr>
                <w:sz w:val="16"/>
                <w:szCs w:val="16"/>
              </w:rPr>
              <w:t>2011</w:t>
            </w:r>
          </w:p>
        </w:tc>
        <w:tc>
          <w:tcPr>
            <w:tcW w:w="840" w:type="dxa"/>
            <w:shd w:val="clear" w:color="auto" w:fill="auto"/>
          </w:tcPr>
          <w:p w:rsidR="008769B2" w:rsidRPr="00502E1D" w:rsidRDefault="008769B2" w:rsidP="00E87BB7">
            <w:pPr>
              <w:keepNext/>
              <w:keepLines/>
              <w:jc w:val="center"/>
              <w:rPr>
                <w:sz w:val="16"/>
                <w:szCs w:val="16"/>
              </w:rPr>
            </w:pPr>
            <w:r w:rsidRPr="00502E1D">
              <w:rPr>
                <w:sz w:val="16"/>
                <w:szCs w:val="16"/>
              </w:rPr>
              <w:t>Po 31.12. 2011</w:t>
            </w:r>
          </w:p>
        </w:tc>
        <w:tc>
          <w:tcPr>
            <w:tcW w:w="840" w:type="dxa"/>
            <w:shd w:val="clear" w:color="auto" w:fill="auto"/>
          </w:tcPr>
          <w:p w:rsidR="008769B2" w:rsidRPr="00502E1D" w:rsidRDefault="008769B2" w:rsidP="00E87BB7">
            <w:pPr>
              <w:keepNext/>
              <w:keepLines/>
              <w:jc w:val="center"/>
              <w:rPr>
                <w:sz w:val="16"/>
                <w:szCs w:val="16"/>
              </w:rPr>
            </w:pPr>
            <w:r w:rsidRPr="00502E1D">
              <w:rPr>
                <w:sz w:val="16"/>
                <w:szCs w:val="16"/>
              </w:rPr>
              <w:t>Celkem v letech*</w:t>
            </w:r>
          </w:p>
        </w:tc>
        <w:tc>
          <w:tcPr>
            <w:tcW w:w="720" w:type="dxa"/>
            <w:shd w:val="clear" w:color="auto" w:fill="auto"/>
          </w:tcPr>
          <w:p w:rsidR="008769B2" w:rsidRPr="00502E1D" w:rsidRDefault="008769B2" w:rsidP="00E87BB7">
            <w:pPr>
              <w:keepNext/>
              <w:keepLines/>
              <w:jc w:val="center"/>
              <w:rPr>
                <w:sz w:val="16"/>
                <w:szCs w:val="16"/>
              </w:rPr>
            </w:pPr>
            <w:r w:rsidRPr="00502E1D">
              <w:rPr>
                <w:sz w:val="16"/>
                <w:szCs w:val="16"/>
              </w:rPr>
              <w:t>Závaznost</w:t>
            </w:r>
          </w:p>
        </w:tc>
      </w:tr>
      <w:tr w:rsidR="008769B2" w:rsidRPr="00502E1D" w:rsidTr="00E87BB7">
        <w:tc>
          <w:tcPr>
            <w:tcW w:w="567" w:type="dxa"/>
            <w:shd w:val="clear" w:color="auto" w:fill="auto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  <w:r w:rsidRPr="00502E1D">
              <w:rPr>
                <w:sz w:val="16"/>
                <w:szCs w:val="16"/>
              </w:rPr>
              <w:t>5011</w:t>
            </w:r>
          </w:p>
        </w:tc>
        <w:tc>
          <w:tcPr>
            <w:tcW w:w="2638" w:type="dxa"/>
            <w:shd w:val="clear" w:color="auto" w:fill="auto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  <w:r w:rsidRPr="00502E1D">
              <w:rPr>
                <w:sz w:val="16"/>
                <w:szCs w:val="16"/>
              </w:rPr>
              <w:t>Náklady dokumentace projektu</w:t>
            </w:r>
          </w:p>
        </w:tc>
        <w:tc>
          <w:tcPr>
            <w:tcW w:w="600" w:type="dxa"/>
            <w:shd w:val="clear" w:color="auto" w:fill="auto"/>
          </w:tcPr>
          <w:p w:rsidR="008769B2" w:rsidRPr="00502E1D" w:rsidRDefault="008769B2" w:rsidP="00E87BB7">
            <w:pPr>
              <w:keepNext/>
              <w:keepLines/>
              <w:jc w:val="center"/>
              <w:rPr>
                <w:sz w:val="16"/>
                <w:szCs w:val="16"/>
              </w:rPr>
            </w:pPr>
          </w:p>
        </w:tc>
        <w:tc>
          <w:tcPr>
            <w:tcW w:w="600" w:type="dxa"/>
            <w:shd w:val="clear" w:color="auto" w:fill="auto"/>
          </w:tcPr>
          <w:p w:rsidR="008769B2" w:rsidRPr="00502E1D" w:rsidRDefault="008769B2" w:rsidP="00E87BB7">
            <w:pPr>
              <w:keepNext/>
              <w:keepLines/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shd w:val="clear" w:color="auto" w:fill="auto"/>
          </w:tcPr>
          <w:p w:rsidR="008769B2" w:rsidRPr="00502E1D" w:rsidRDefault="008769B2" w:rsidP="00E87BB7">
            <w:pPr>
              <w:keepNext/>
              <w:keepLines/>
              <w:jc w:val="right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</w:tcPr>
          <w:p w:rsidR="008769B2" w:rsidRPr="00502E1D" w:rsidRDefault="008769B2" w:rsidP="00E87BB7">
            <w:pPr>
              <w:keepNext/>
              <w:keepLines/>
              <w:jc w:val="right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</w:tcPr>
          <w:p w:rsidR="008769B2" w:rsidRPr="00502E1D" w:rsidRDefault="008769B2" w:rsidP="00E87BB7">
            <w:pPr>
              <w:keepNext/>
              <w:keepLines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shd w:val="clear" w:color="auto" w:fill="auto"/>
          </w:tcPr>
          <w:p w:rsidR="008769B2" w:rsidRPr="00502E1D" w:rsidRDefault="008769B2" w:rsidP="00E87BB7">
            <w:pPr>
              <w:keepNext/>
              <w:keepLines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shd w:val="clear" w:color="auto" w:fill="auto"/>
          </w:tcPr>
          <w:p w:rsidR="008769B2" w:rsidRPr="00502E1D" w:rsidRDefault="008769B2" w:rsidP="00E87BB7">
            <w:pPr>
              <w:keepNext/>
              <w:keepLines/>
              <w:jc w:val="right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</w:tcPr>
          <w:p w:rsidR="008769B2" w:rsidRPr="00502E1D" w:rsidRDefault="008769B2" w:rsidP="00E87BB7">
            <w:pPr>
              <w:keepNext/>
              <w:keepLines/>
              <w:jc w:val="center"/>
              <w:rPr>
                <w:sz w:val="16"/>
                <w:szCs w:val="16"/>
              </w:rPr>
            </w:pPr>
          </w:p>
        </w:tc>
      </w:tr>
      <w:tr w:rsidR="008769B2" w:rsidRPr="00EF4635" w:rsidTr="00E87BB7">
        <w:tc>
          <w:tcPr>
            <w:tcW w:w="567" w:type="dxa"/>
            <w:shd w:val="clear" w:color="auto" w:fill="auto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  <w:r w:rsidRPr="00502E1D">
              <w:rPr>
                <w:sz w:val="16"/>
                <w:szCs w:val="16"/>
              </w:rPr>
              <w:t>501s</w:t>
            </w:r>
          </w:p>
        </w:tc>
        <w:tc>
          <w:tcPr>
            <w:tcW w:w="2638" w:type="dxa"/>
            <w:shd w:val="clear" w:color="auto" w:fill="auto"/>
          </w:tcPr>
          <w:p w:rsidR="008769B2" w:rsidRPr="0010216E" w:rsidRDefault="008769B2" w:rsidP="00E87BB7">
            <w:pPr>
              <w:keepNext/>
              <w:keepLines/>
              <w:rPr>
                <w:sz w:val="16"/>
                <w:szCs w:val="16"/>
                <w:lang w:val="pl-PL"/>
              </w:rPr>
            </w:pPr>
            <w:r w:rsidRPr="0010216E">
              <w:rPr>
                <w:sz w:val="16"/>
                <w:szCs w:val="16"/>
                <w:lang w:val="pl-PL"/>
              </w:rPr>
              <w:t>Náklady přípravy a zabezpečení projektu</w:t>
            </w:r>
          </w:p>
        </w:tc>
        <w:tc>
          <w:tcPr>
            <w:tcW w:w="600" w:type="dxa"/>
            <w:shd w:val="clear" w:color="auto" w:fill="auto"/>
          </w:tcPr>
          <w:p w:rsidR="008769B2" w:rsidRPr="0010216E" w:rsidRDefault="008769B2" w:rsidP="00E87BB7">
            <w:pPr>
              <w:keepNext/>
              <w:keepLines/>
              <w:jc w:val="center"/>
              <w:rPr>
                <w:sz w:val="16"/>
                <w:szCs w:val="16"/>
                <w:lang w:val="pl-PL"/>
              </w:rPr>
            </w:pPr>
          </w:p>
        </w:tc>
        <w:tc>
          <w:tcPr>
            <w:tcW w:w="600" w:type="dxa"/>
            <w:shd w:val="clear" w:color="auto" w:fill="auto"/>
          </w:tcPr>
          <w:p w:rsidR="008769B2" w:rsidRPr="0010216E" w:rsidRDefault="008769B2" w:rsidP="00E87BB7">
            <w:pPr>
              <w:keepNext/>
              <w:keepLines/>
              <w:jc w:val="center"/>
              <w:rPr>
                <w:sz w:val="16"/>
                <w:szCs w:val="16"/>
                <w:lang w:val="pl-PL"/>
              </w:rPr>
            </w:pPr>
          </w:p>
        </w:tc>
        <w:tc>
          <w:tcPr>
            <w:tcW w:w="840" w:type="dxa"/>
            <w:shd w:val="clear" w:color="auto" w:fill="auto"/>
          </w:tcPr>
          <w:p w:rsidR="008769B2" w:rsidRPr="00EF4635" w:rsidRDefault="008769B2" w:rsidP="00E87BB7">
            <w:pPr>
              <w:keepNext/>
              <w:keepLines/>
              <w:jc w:val="right"/>
              <w:rPr>
                <w:sz w:val="16"/>
                <w:szCs w:val="16"/>
                <w:lang w:val="pl-PL"/>
              </w:rPr>
            </w:pPr>
          </w:p>
        </w:tc>
        <w:tc>
          <w:tcPr>
            <w:tcW w:w="720" w:type="dxa"/>
            <w:shd w:val="clear" w:color="auto" w:fill="auto"/>
          </w:tcPr>
          <w:p w:rsidR="008769B2" w:rsidRPr="00EF4635" w:rsidRDefault="008769B2" w:rsidP="00E87BB7">
            <w:pPr>
              <w:keepNext/>
              <w:keepLines/>
              <w:jc w:val="right"/>
              <w:rPr>
                <w:sz w:val="16"/>
                <w:szCs w:val="16"/>
                <w:lang w:val="pl-PL"/>
              </w:rPr>
            </w:pPr>
          </w:p>
        </w:tc>
        <w:tc>
          <w:tcPr>
            <w:tcW w:w="720" w:type="dxa"/>
            <w:shd w:val="clear" w:color="auto" w:fill="auto"/>
          </w:tcPr>
          <w:p w:rsidR="008769B2" w:rsidRPr="00EF4635" w:rsidRDefault="008769B2" w:rsidP="00E87BB7">
            <w:pPr>
              <w:keepNext/>
              <w:keepLines/>
              <w:jc w:val="right"/>
              <w:rPr>
                <w:sz w:val="16"/>
                <w:szCs w:val="16"/>
                <w:lang w:val="pl-PL"/>
              </w:rPr>
            </w:pPr>
          </w:p>
        </w:tc>
        <w:tc>
          <w:tcPr>
            <w:tcW w:w="840" w:type="dxa"/>
            <w:shd w:val="clear" w:color="auto" w:fill="auto"/>
          </w:tcPr>
          <w:p w:rsidR="008769B2" w:rsidRPr="00EF4635" w:rsidRDefault="008769B2" w:rsidP="00E87BB7">
            <w:pPr>
              <w:keepNext/>
              <w:keepLines/>
              <w:jc w:val="right"/>
              <w:rPr>
                <w:sz w:val="16"/>
                <w:szCs w:val="16"/>
                <w:lang w:val="pl-PL"/>
              </w:rPr>
            </w:pPr>
          </w:p>
        </w:tc>
        <w:tc>
          <w:tcPr>
            <w:tcW w:w="840" w:type="dxa"/>
            <w:shd w:val="clear" w:color="auto" w:fill="auto"/>
          </w:tcPr>
          <w:p w:rsidR="008769B2" w:rsidRPr="00EF4635" w:rsidRDefault="008769B2" w:rsidP="00E87BB7">
            <w:pPr>
              <w:keepNext/>
              <w:keepLines/>
              <w:jc w:val="right"/>
              <w:rPr>
                <w:sz w:val="16"/>
                <w:szCs w:val="16"/>
                <w:lang w:val="pl-PL"/>
              </w:rPr>
            </w:pPr>
          </w:p>
        </w:tc>
        <w:tc>
          <w:tcPr>
            <w:tcW w:w="720" w:type="dxa"/>
            <w:shd w:val="clear" w:color="auto" w:fill="auto"/>
          </w:tcPr>
          <w:p w:rsidR="008769B2" w:rsidRPr="00EF4635" w:rsidRDefault="008769B2" w:rsidP="00E87BB7">
            <w:pPr>
              <w:keepNext/>
              <w:keepLines/>
              <w:jc w:val="center"/>
              <w:rPr>
                <w:sz w:val="16"/>
                <w:szCs w:val="16"/>
                <w:lang w:val="pl-PL"/>
              </w:rPr>
            </w:pPr>
          </w:p>
        </w:tc>
      </w:tr>
      <w:tr w:rsidR="008769B2" w:rsidRPr="00502E1D" w:rsidTr="00E87BB7">
        <w:tc>
          <w:tcPr>
            <w:tcW w:w="567" w:type="dxa"/>
            <w:shd w:val="clear" w:color="auto" w:fill="auto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  <w:r w:rsidRPr="00502E1D">
              <w:rPr>
                <w:sz w:val="16"/>
                <w:szCs w:val="16"/>
              </w:rPr>
              <w:t>54ps</w:t>
            </w:r>
          </w:p>
        </w:tc>
        <w:tc>
          <w:tcPr>
            <w:tcW w:w="2638" w:type="dxa"/>
            <w:shd w:val="clear" w:color="auto" w:fill="auto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  <w:r w:rsidRPr="00502E1D">
              <w:rPr>
                <w:sz w:val="16"/>
                <w:szCs w:val="16"/>
              </w:rPr>
              <w:t>SOUHRN FINANČNÍCH POTŘEB PROJEKTU</w:t>
            </w:r>
          </w:p>
        </w:tc>
        <w:tc>
          <w:tcPr>
            <w:tcW w:w="600" w:type="dxa"/>
            <w:shd w:val="clear" w:color="auto" w:fill="auto"/>
          </w:tcPr>
          <w:p w:rsidR="008769B2" w:rsidRPr="00502E1D" w:rsidRDefault="008769B2" w:rsidP="00E87BB7">
            <w:pPr>
              <w:keepNext/>
              <w:keepLines/>
              <w:jc w:val="center"/>
              <w:rPr>
                <w:sz w:val="16"/>
                <w:szCs w:val="16"/>
              </w:rPr>
            </w:pPr>
          </w:p>
        </w:tc>
        <w:tc>
          <w:tcPr>
            <w:tcW w:w="600" w:type="dxa"/>
            <w:shd w:val="clear" w:color="auto" w:fill="auto"/>
          </w:tcPr>
          <w:p w:rsidR="008769B2" w:rsidRPr="00502E1D" w:rsidRDefault="008769B2" w:rsidP="00E87BB7">
            <w:pPr>
              <w:keepNext/>
              <w:keepLines/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shd w:val="clear" w:color="auto" w:fill="auto"/>
          </w:tcPr>
          <w:p w:rsidR="008769B2" w:rsidRPr="00502E1D" w:rsidRDefault="008769B2" w:rsidP="00E87BB7">
            <w:pPr>
              <w:keepNext/>
              <w:keepLines/>
              <w:jc w:val="right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</w:tcPr>
          <w:p w:rsidR="008769B2" w:rsidRPr="00502E1D" w:rsidRDefault="008769B2" w:rsidP="00E87BB7">
            <w:pPr>
              <w:keepNext/>
              <w:keepLines/>
              <w:jc w:val="right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</w:tcPr>
          <w:p w:rsidR="008769B2" w:rsidRPr="00502E1D" w:rsidRDefault="008769B2" w:rsidP="00E87BB7">
            <w:pPr>
              <w:keepNext/>
              <w:keepLines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shd w:val="clear" w:color="auto" w:fill="auto"/>
          </w:tcPr>
          <w:p w:rsidR="008769B2" w:rsidRPr="00502E1D" w:rsidRDefault="008769B2" w:rsidP="00E87BB7">
            <w:pPr>
              <w:keepNext/>
              <w:keepLines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shd w:val="clear" w:color="auto" w:fill="auto"/>
          </w:tcPr>
          <w:p w:rsidR="008769B2" w:rsidRPr="00502E1D" w:rsidRDefault="008769B2" w:rsidP="00E87BB7">
            <w:pPr>
              <w:keepNext/>
              <w:keepLines/>
              <w:jc w:val="right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</w:tcPr>
          <w:p w:rsidR="008769B2" w:rsidRPr="00502E1D" w:rsidRDefault="008769B2" w:rsidP="00E87BB7">
            <w:pPr>
              <w:keepNext/>
              <w:keepLines/>
              <w:jc w:val="center"/>
              <w:rPr>
                <w:sz w:val="16"/>
                <w:szCs w:val="16"/>
              </w:rPr>
            </w:pPr>
          </w:p>
        </w:tc>
      </w:tr>
      <w:tr w:rsidR="008769B2" w:rsidRPr="00502E1D" w:rsidTr="00E87BB7">
        <w:tc>
          <w:tcPr>
            <w:tcW w:w="567" w:type="dxa"/>
            <w:shd w:val="clear" w:color="auto" w:fill="auto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  <w:r w:rsidRPr="00502E1D">
              <w:rPr>
                <w:sz w:val="16"/>
                <w:szCs w:val="16"/>
              </w:rPr>
              <w:t>5570</w:t>
            </w:r>
          </w:p>
        </w:tc>
        <w:tc>
          <w:tcPr>
            <w:tcW w:w="2638" w:type="dxa"/>
            <w:shd w:val="clear" w:color="auto" w:fill="auto"/>
          </w:tcPr>
          <w:p w:rsidR="008769B2" w:rsidRPr="0010216E" w:rsidRDefault="008769B2" w:rsidP="00E87BB7">
            <w:pPr>
              <w:keepNext/>
              <w:keepLines/>
              <w:rPr>
                <w:sz w:val="16"/>
                <w:szCs w:val="16"/>
                <w:lang w:val="pl-PL"/>
              </w:rPr>
            </w:pPr>
            <w:r w:rsidRPr="0010216E">
              <w:rPr>
                <w:sz w:val="16"/>
                <w:szCs w:val="16"/>
                <w:lang w:val="pl-PL"/>
              </w:rPr>
              <w:t>VDS – rozpočet kapitoly správce programu</w:t>
            </w:r>
          </w:p>
        </w:tc>
        <w:tc>
          <w:tcPr>
            <w:tcW w:w="600" w:type="dxa"/>
            <w:shd w:val="clear" w:color="auto" w:fill="auto"/>
          </w:tcPr>
          <w:p w:rsidR="008769B2" w:rsidRPr="00EF4635" w:rsidRDefault="008769B2" w:rsidP="00E87BB7">
            <w:pPr>
              <w:keepNext/>
              <w:keepLines/>
              <w:jc w:val="center"/>
              <w:rPr>
                <w:sz w:val="16"/>
                <w:szCs w:val="16"/>
                <w:lang w:val="pl-PL"/>
              </w:rPr>
            </w:pPr>
          </w:p>
        </w:tc>
        <w:tc>
          <w:tcPr>
            <w:tcW w:w="600" w:type="dxa"/>
            <w:shd w:val="clear" w:color="auto" w:fill="auto"/>
          </w:tcPr>
          <w:p w:rsidR="008769B2" w:rsidRPr="00EF4635" w:rsidRDefault="008769B2" w:rsidP="00E87BB7">
            <w:pPr>
              <w:keepNext/>
              <w:keepLines/>
              <w:jc w:val="center"/>
              <w:rPr>
                <w:sz w:val="16"/>
                <w:szCs w:val="16"/>
                <w:lang w:val="pl-PL"/>
              </w:rPr>
            </w:pPr>
          </w:p>
        </w:tc>
        <w:tc>
          <w:tcPr>
            <w:tcW w:w="840" w:type="dxa"/>
            <w:shd w:val="clear" w:color="auto" w:fill="auto"/>
          </w:tcPr>
          <w:p w:rsidR="008769B2" w:rsidRPr="00EF4635" w:rsidRDefault="008769B2" w:rsidP="00E87BB7">
            <w:pPr>
              <w:keepNext/>
              <w:keepLines/>
              <w:jc w:val="right"/>
              <w:rPr>
                <w:sz w:val="16"/>
                <w:szCs w:val="16"/>
                <w:lang w:val="pl-PL"/>
              </w:rPr>
            </w:pPr>
          </w:p>
        </w:tc>
        <w:tc>
          <w:tcPr>
            <w:tcW w:w="720" w:type="dxa"/>
            <w:shd w:val="clear" w:color="auto" w:fill="auto"/>
          </w:tcPr>
          <w:p w:rsidR="008769B2" w:rsidRPr="00EF4635" w:rsidRDefault="008769B2" w:rsidP="00E87BB7">
            <w:pPr>
              <w:keepNext/>
              <w:keepLines/>
              <w:jc w:val="right"/>
              <w:rPr>
                <w:sz w:val="16"/>
                <w:szCs w:val="16"/>
                <w:lang w:val="pl-PL"/>
              </w:rPr>
            </w:pPr>
          </w:p>
        </w:tc>
        <w:tc>
          <w:tcPr>
            <w:tcW w:w="720" w:type="dxa"/>
            <w:shd w:val="clear" w:color="auto" w:fill="auto"/>
          </w:tcPr>
          <w:p w:rsidR="008769B2" w:rsidRPr="00EF4635" w:rsidRDefault="008769B2" w:rsidP="00E87BB7">
            <w:pPr>
              <w:keepNext/>
              <w:keepLines/>
              <w:jc w:val="right"/>
              <w:rPr>
                <w:sz w:val="16"/>
                <w:szCs w:val="16"/>
                <w:lang w:val="pl-PL"/>
              </w:rPr>
            </w:pPr>
          </w:p>
        </w:tc>
        <w:tc>
          <w:tcPr>
            <w:tcW w:w="840" w:type="dxa"/>
            <w:shd w:val="clear" w:color="auto" w:fill="auto"/>
          </w:tcPr>
          <w:p w:rsidR="008769B2" w:rsidRPr="00EF4635" w:rsidRDefault="008769B2" w:rsidP="00E87BB7">
            <w:pPr>
              <w:keepNext/>
              <w:keepLines/>
              <w:jc w:val="right"/>
              <w:rPr>
                <w:sz w:val="16"/>
                <w:szCs w:val="16"/>
                <w:lang w:val="pl-PL"/>
              </w:rPr>
            </w:pPr>
          </w:p>
        </w:tc>
        <w:tc>
          <w:tcPr>
            <w:tcW w:w="840" w:type="dxa"/>
            <w:shd w:val="clear" w:color="auto" w:fill="auto"/>
          </w:tcPr>
          <w:p w:rsidR="008769B2" w:rsidRPr="00EF4635" w:rsidRDefault="008769B2" w:rsidP="00E87BB7">
            <w:pPr>
              <w:keepNext/>
              <w:keepLines/>
              <w:jc w:val="right"/>
              <w:rPr>
                <w:sz w:val="16"/>
                <w:szCs w:val="16"/>
                <w:lang w:val="pl-PL"/>
              </w:rPr>
            </w:pPr>
          </w:p>
        </w:tc>
        <w:tc>
          <w:tcPr>
            <w:tcW w:w="720" w:type="dxa"/>
            <w:shd w:val="clear" w:color="auto" w:fill="auto"/>
          </w:tcPr>
          <w:p w:rsidR="008769B2" w:rsidRPr="00502E1D" w:rsidRDefault="008769B2" w:rsidP="00E87BB7">
            <w:pPr>
              <w:keepNext/>
              <w:keepLines/>
              <w:jc w:val="center"/>
              <w:rPr>
                <w:sz w:val="16"/>
                <w:szCs w:val="16"/>
              </w:rPr>
            </w:pPr>
          </w:p>
        </w:tc>
      </w:tr>
      <w:tr w:rsidR="008769B2" w:rsidRPr="00502E1D" w:rsidTr="00E87BB7">
        <w:tc>
          <w:tcPr>
            <w:tcW w:w="567" w:type="dxa"/>
            <w:shd w:val="clear" w:color="auto" w:fill="auto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  <w:r w:rsidRPr="00502E1D">
              <w:rPr>
                <w:sz w:val="16"/>
                <w:szCs w:val="16"/>
              </w:rPr>
              <w:t>5573</w:t>
            </w:r>
          </w:p>
        </w:tc>
        <w:tc>
          <w:tcPr>
            <w:tcW w:w="2638" w:type="dxa"/>
            <w:shd w:val="clear" w:color="auto" w:fill="auto"/>
          </w:tcPr>
          <w:p w:rsidR="008769B2" w:rsidRPr="00EF4635" w:rsidRDefault="008769B2" w:rsidP="00E87BB7">
            <w:pPr>
              <w:keepNext/>
              <w:keepLines/>
              <w:rPr>
                <w:sz w:val="16"/>
                <w:szCs w:val="16"/>
              </w:rPr>
            </w:pPr>
            <w:r w:rsidRPr="00EF4635">
              <w:rPr>
                <w:sz w:val="16"/>
                <w:szCs w:val="16"/>
              </w:rPr>
              <w:t>VDS - použití zdrojů strukturálních fondů EU</w:t>
            </w:r>
          </w:p>
        </w:tc>
        <w:tc>
          <w:tcPr>
            <w:tcW w:w="600" w:type="dxa"/>
            <w:shd w:val="clear" w:color="auto" w:fill="auto"/>
          </w:tcPr>
          <w:p w:rsidR="008769B2" w:rsidRPr="00EF4635" w:rsidRDefault="008769B2" w:rsidP="00E87BB7">
            <w:pPr>
              <w:keepNext/>
              <w:keepLines/>
              <w:jc w:val="center"/>
              <w:rPr>
                <w:sz w:val="16"/>
                <w:szCs w:val="16"/>
              </w:rPr>
            </w:pPr>
          </w:p>
        </w:tc>
        <w:tc>
          <w:tcPr>
            <w:tcW w:w="600" w:type="dxa"/>
            <w:shd w:val="clear" w:color="auto" w:fill="auto"/>
          </w:tcPr>
          <w:p w:rsidR="008769B2" w:rsidRPr="00EF4635" w:rsidRDefault="008769B2" w:rsidP="00E87BB7">
            <w:pPr>
              <w:keepNext/>
              <w:keepLines/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shd w:val="clear" w:color="auto" w:fill="auto"/>
          </w:tcPr>
          <w:p w:rsidR="008769B2" w:rsidRPr="00EF4635" w:rsidRDefault="008769B2" w:rsidP="00E87BB7">
            <w:pPr>
              <w:keepNext/>
              <w:keepLines/>
              <w:jc w:val="right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</w:tcPr>
          <w:p w:rsidR="008769B2" w:rsidRPr="00EF4635" w:rsidRDefault="008769B2" w:rsidP="00E87BB7">
            <w:pPr>
              <w:keepNext/>
              <w:keepLines/>
              <w:jc w:val="right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</w:tcPr>
          <w:p w:rsidR="008769B2" w:rsidRPr="00EF4635" w:rsidRDefault="008769B2" w:rsidP="00E87BB7">
            <w:pPr>
              <w:keepNext/>
              <w:keepLines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shd w:val="clear" w:color="auto" w:fill="auto"/>
          </w:tcPr>
          <w:p w:rsidR="008769B2" w:rsidRPr="00EF4635" w:rsidRDefault="008769B2" w:rsidP="00E87BB7">
            <w:pPr>
              <w:keepNext/>
              <w:keepLines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shd w:val="clear" w:color="auto" w:fill="auto"/>
          </w:tcPr>
          <w:p w:rsidR="008769B2" w:rsidRPr="00EF4635" w:rsidRDefault="008769B2" w:rsidP="00E87BB7">
            <w:pPr>
              <w:keepNext/>
              <w:keepLines/>
              <w:jc w:val="right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</w:tcPr>
          <w:p w:rsidR="008769B2" w:rsidRPr="00502E1D" w:rsidRDefault="008769B2" w:rsidP="00E87BB7">
            <w:pPr>
              <w:keepNext/>
              <w:keepLines/>
              <w:jc w:val="center"/>
              <w:rPr>
                <w:sz w:val="16"/>
                <w:szCs w:val="16"/>
              </w:rPr>
            </w:pPr>
          </w:p>
        </w:tc>
      </w:tr>
      <w:tr w:rsidR="008769B2" w:rsidRPr="00EF4635" w:rsidTr="00E87BB7">
        <w:tc>
          <w:tcPr>
            <w:tcW w:w="567" w:type="dxa"/>
            <w:shd w:val="clear" w:color="auto" w:fill="auto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  <w:r w:rsidRPr="00502E1D">
              <w:rPr>
                <w:sz w:val="16"/>
                <w:szCs w:val="16"/>
              </w:rPr>
              <w:t>557s</w:t>
            </w:r>
          </w:p>
        </w:tc>
        <w:tc>
          <w:tcPr>
            <w:tcW w:w="2638" w:type="dxa"/>
            <w:shd w:val="clear" w:color="auto" w:fill="auto"/>
          </w:tcPr>
          <w:p w:rsidR="008769B2" w:rsidRPr="0010216E" w:rsidRDefault="008769B2" w:rsidP="00E87BB7">
            <w:pPr>
              <w:keepNext/>
              <w:keepLines/>
              <w:rPr>
                <w:sz w:val="16"/>
                <w:szCs w:val="16"/>
                <w:lang w:val="pl-PL"/>
              </w:rPr>
            </w:pPr>
            <w:r w:rsidRPr="0010216E">
              <w:rPr>
                <w:sz w:val="16"/>
                <w:szCs w:val="16"/>
                <w:lang w:val="pl-PL"/>
              </w:rPr>
              <w:t>Výdaje OSS a dotace ze státního rozpočtu (VDS)</w:t>
            </w:r>
          </w:p>
        </w:tc>
        <w:tc>
          <w:tcPr>
            <w:tcW w:w="600" w:type="dxa"/>
            <w:shd w:val="clear" w:color="auto" w:fill="auto"/>
          </w:tcPr>
          <w:p w:rsidR="008769B2" w:rsidRPr="0010216E" w:rsidRDefault="008769B2" w:rsidP="00E87BB7">
            <w:pPr>
              <w:keepNext/>
              <w:keepLines/>
              <w:jc w:val="center"/>
              <w:rPr>
                <w:sz w:val="16"/>
                <w:szCs w:val="16"/>
                <w:lang w:val="pl-PL"/>
              </w:rPr>
            </w:pPr>
          </w:p>
        </w:tc>
        <w:tc>
          <w:tcPr>
            <w:tcW w:w="600" w:type="dxa"/>
            <w:shd w:val="clear" w:color="auto" w:fill="auto"/>
          </w:tcPr>
          <w:p w:rsidR="008769B2" w:rsidRPr="0010216E" w:rsidRDefault="008769B2" w:rsidP="00E87BB7">
            <w:pPr>
              <w:keepNext/>
              <w:keepLines/>
              <w:jc w:val="center"/>
              <w:rPr>
                <w:sz w:val="16"/>
                <w:szCs w:val="16"/>
                <w:lang w:val="pl-PL"/>
              </w:rPr>
            </w:pPr>
          </w:p>
        </w:tc>
        <w:tc>
          <w:tcPr>
            <w:tcW w:w="840" w:type="dxa"/>
            <w:shd w:val="clear" w:color="auto" w:fill="auto"/>
          </w:tcPr>
          <w:p w:rsidR="008769B2" w:rsidRPr="00EF4635" w:rsidRDefault="008769B2" w:rsidP="00E87BB7">
            <w:pPr>
              <w:keepNext/>
              <w:keepLines/>
              <w:jc w:val="right"/>
              <w:rPr>
                <w:sz w:val="16"/>
                <w:szCs w:val="16"/>
                <w:lang w:val="pl-PL"/>
              </w:rPr>
            </w:pPr>
          </w:p>
        </w:tc>
        <w:tc>
          <w:tcPr>
            <w:tcW w:w="720" w:type="dxa"/>
            <w:shd w:val="clear" w:color="auto" w:fill="auto"/>
          </w:tcPr>
          <w:p w:rsidR="008769B2" w:rsidRPr="00EF4635" w:rsidRDefault="008769B2" w:rsidP="00E87BB7">
            <w:pPr>
              <w:keepNext/>
              <w:keepLines/>
              <w:jc w:val="right"/>
              <w:rPr>
                <w:sz w:val="16"/>
                <w:szCs w:val="16"/>
                <w:lang w:val="pl-PL"/>
              </w:rPr>
            </w:pPr>
          </w:p>
        </w:tc>
        <w:tc>
          <w:tcPr>
            <w:tcW w:w="720" w:type="dxa"/>
            <w:shd w:val="clear" w:color="auto" w:fill="auto"/>
          </w:tcPr>
          <w:p w:rsidR="008769B2" w:rsidRPr="00EF4635" w:rsidRDefault="008769B2" w:rsidP="00E87BB7">
            <w:pPr>
              <w:keepNext/>
              <w:keepLines/>
              <w:jc w:val="right"/>
              <w:rPr>
                <w:sz w:val="16"/>
                <w:szCs w:val="16"/>
                <w:lang w:val="pl-PL"/>
              </w:rPr>
            </w:pPr>
          </w:p>
        </w:tc>
        <w:tc>
          <w:tcPr>
            <w:tcW w:w="840" w:type="dxa"/>
            <w:shd w:val="clear" w:color="auto" w:fill="auto"/>
          </w:tcPr>
          <w:p w:rsidR="008769B2" w:rsidRPr="00EF4635" w:rsidRDefault="008769B2" w:rsidP="00E87BB7">
            <w:pPr>
              <w:keepNext/>
              <w:keepLines/>
              <w:jc w:val="right"/>
              <w:rPr>
                <w:sz w:val="16"/>
                <w:szCs w:val="16"/>
                <w:lang w:val="pl-PL"/>
              </w:rPr>
            </w:pPr>
          </w:p>
        </w:tc>
        <w:tc>
          <w:tcPr>
            <w:tcW w:w="840" w:type="dxa"/>
            <w:shd w:val="clear" w:color="auto" w:fill="auto"/>
          </w:tcPr>
          <w:p w:rsidR="008769B2" w:rsidRPr="00EF4635" w:rsidRDefault="008769B2" w:rsidP="00E87BB7">
            <w:pPr>
              <w:keepNext/>
              <w:keepLines/>
              <w:jc w:val="right"/>
              <w:rPr>
                <w:sz w:val="16"/>
                <w:szCs w:val="16"/>
                <w:lang w:val="pl-PL"/>
              </w:rPr>
            </w:pPr>
          </w:p>
        </w:tc>
        <w:tc>
          <w:tcPr>
            <w:tcW w:w="720" w:type="dxa"/>
            <w:shd w:val="clear" w:color="auto" w:fill="auto"/>
          </w:tcPr>
          <w:p w:rsidR="008769B2" w:rsidRPr="00EF4635" w:rsidRDefault="008769B2" w:rsidP="00E87BB7">
            <w:pPr>
              <w:keepNext/>
              <w:keepLines/>
              <w:jc w:val="center"/>
              <w:rPr>
                <w:sz w:val="16"/>
                <w:szCs w:val="16"/>
                <w:lang w:val="pl-PL"/>
              </w:rPr>
            </w:pPr>
          </w:p>
        </w:tc>
      </w:tr>
      <w:tr w:rsidR="008769B2" w:rsidRPr="00502E1D" w:rsidTr="00E87BB7">
        <w:tc>
          <w:tcPr>
            <w:tcW w:w="567" w:type="dxa"/>
            <w:shd w:val="clear" w:color="auto" w:fill="auto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  <w:r w:rsidRPr="00502E1D">
              <w:rPr>
                <w:sz w:val="16"/>
                <w:szCs w:val="16"/>
              </w:rPr>
              <w:t>5679</w:t>
            </w:r>
          </w:p>
        </w:tc>
        <w:tc>
          <w:tcPr>
            <w:tcW w:w="2638" w:type="dxa"/>
            <w:shd w:val="clear" w:color="auto" w:fill="auto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  <w:r w:rsidRPr="00502E1D">
              <w:rPr>
                <w:sz w:val="16"/>
                <w:szCs w:val="16"/>
              </w:rPr>
              <w:t>Jiné než výše uvedené vlastní zdroje účastníka programu</w:t>
            </w:r>
          </w:p>
        </w:tc>
        <w:tc>
          <w:tcPr>
            <w:tcW w:w="600" w:type="dxa"/>
            <w:shd w:val="clear" w:color="auto" w:fill="auto"/>
          </w:tcPr>
          <w:p w:rsidR="008769B2" w:rsidRPr="00502E1D" w:rsidRDefault="008769B2" w:rsidP="00E87BB7">
            <w:pPr>
              <w:keepNext/>
              <w:keepLines/>
              <w:jc w:val="center"/>
              <w:rPr>
                <w:sz w:val="16"/>
                <w:szCs w:val="16"/>
              </w:rPr>
            </w:pPr>
          </w:p>
        </w:tc>
        <w:tc>
          <w:tcPr>
            <w:tcW w:w="600" w:type="dxa"/>
            <w:shd w:val="clear" w:color="auto" w:fill="auto"/>
          </w:tcPr>
          <w:p w:rsidR="008769B2" w:rsidRPr="00502E1D" w:rsidRDefault="008769B2" w:rsidP="00E87BB7">
            <w:pPr>
              <w:keepNext/>
              <w:keepLines/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shd w:val="clear" w:color="auto" w:fill="auto"/>
          </w:tcPr>
          <w:p w:rsidR="008769B2" w:rsidRPr="00502E1D" w:rsidRDefault="008769B2" w:rsidP="00E87BB7">
            <w:pPr>
              <w:keepNext/>
              <w:keepLines/>
              <w:jc w:val="right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</w:tcPr>
          <w:p w:rsidR="008769B2" w:rsidRPr="00502E1D" w:rsidRDefault="008769B2" w:rsidP="00E87BB7">
            <w:pPr>
              <w:keepNext/>
              <w:keepLines/>
              <w:jc w:val="right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</w:tcPr>
          <w:p w:rsidR="008769B2" w:rsidRPr="00502E1D" w:rsidRDefault="008769B2" w:rsidP="00E87BB7">
            <w:pPr>
              <w:keepNext/>
              <w:keepLines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shd w:val="clear" w:color="auto" w:fill="auto"/>
          </w:tcPr>
          <w:p w:rsidR="008769B2" w:rsidRPr="00502E1D" w:rsidRDefault="008769B2" w:rsidP="00E87BB7">
            <w:pPr>
              <w:keepNext/>
              <w:keepLines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shd w:val="clear" w:color="auto" w:fill="auto"/>
          </w:tcPr>
          <w:p w:rsidR="008769B2" w:rsidRPr="00502E1D" w:rsidRDefault="008769B2" w:rsidP="00E87BB7">
            <w:pPr>
              <w:keepNext/>
              <w:keepLines/>
              <w:jc w:val="right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</w:tcPr>
          <w:p w:rsidR="008769B2" w:rsidRPr="00502E1D" w:rsidRDefault="008769B2" w:rsidP="00E87BB7">
            <w:pPr>
              <w:keepNext/>
              <w:keepLines/>
              <w:jc w:val="center"/>
              <w:rPr>
                <w:sz w:val="16"/>
                <w:szCs w:val="16"/>
              </w:rPr>
            </w:pPr>
          </w:p>
        </w:tc>
      </w:tr>
      <w:tr w:rsidR="008769B2" w:rsidRPr="00EF4635" w:rsidTr="00E87BB7">
        <w:tc>
          <w:tcPr>
            <w:tcW w:w="567" w:type="dxa"/>
            <w:shd w:val="clear" w:color="auto" w:fill="auto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  <w:r w:rsidRPr="00502E1D">
              <w:rPr>
                <w:sz w:val="16"/>
                <w:szCs w:val="16"/>
              </w:rPr>
              <w:t>567s</w:t>
            </w:r>
          </w:p>
        </w:tc>
        <w:tc>
          <w:tcPr>
            <w:tcW w:w="2638" w:type="dxa"/>
            <w:shd w:val="clear" w:color="auto" w:fill="auto"/>
          </w:tcPr>
          <w:p w:rsidR="008769B2" w:rsidRPr="0010216E" w:rsidRDefault="008769B2" w:rsidP="00E87BB7">
            <w:pPr>
              <w:keepNext/>
              <w:keepLines/>
              <w:rPr>
                <w:sz w:val="16"/>
                <w:szCs w:val="16"/>
                <w:lang w:val="pl-PL"/>
              </w:rPr>
            </w:pPr>
            <w:r w:rsidRPr="0010216E">
              <w:rPr>
                <w:sz w:val="16"/>
                <w:szCs w:val="16"/>
                <w:lang w:val="pl-PL"/>
              </w:rPr>
              <w:t>Vlastní zdroje účastníka programu (VZ)</w:t>
            </w:r>
          </w:p>
        </w:tc>
        <w:tc>
          <w:tcPr>
            <w:tcW w:w="600" w:type="dxa"/>
            <w:shd w:val="clear" w:color="auto" w:fill="auto"/>
          </w:tcPr>
          <w:p w:rsidR="008769B2" w:rsidRPr="0010216E" w:rsidRDefault="008769B2" w:rsidP="00E87BB7">
            <w:pPr>
              <w:keepNext/>
              <w:keepLines/>
              <w:jc w:val="center"/>
              <w:rPr>
                <w:sz w:val="16"/>
                <w:szCs w:val="16"/>
                <w:lang w:val="pl-PL"/>
              </w:rPr>
            </w:pPr>
          </w:p>
        </w:tc>
        <w:tc>
          <w:tcPr>
            <w:tcW w:w="600" w:type="dxa"/>
            <w:shd w:val="clear" w:color="auto" w:fill="auto"/>
          </w:tcPr>
          <w:p w:rsidR="008769B2" w:rsidRPr="0010216E" w:rsidRDefault="008769B2" w:rsidP="00E87BB7">
            <w:pPr>
              <w:keepNext/>
              <w:keepLines/>
              <w:jc w:val="center"/>
              <w:rPr>
                <w:sz w:val="16"/>
                <w:szCs w:val="16"/>
                <w:lang w:val="pl-PL"/>
              </w:rPr>
            </w:pPr>
          </w:p>
        </w:tc>
        <w:tc>
          <w:tcPr>
            <w:tcW w:w="840" w:type="dxa"/>
            <w:shd w:val="clear" w:color="auto" w:fill="auto"/>
          </w:tcPr>
          <w:p w:rsidR="008769B2" w:rsidRPr="00EF4635" w:rsidRDefault="008769B2" w:rsidP="00E87BB7">
            <w:pPr>
              <w:keepNext/>
              <w:keepLines/>
              <w:jc w:val="right"/>
              <w:rPr>
                <w:sz w:val="16"/>
                <w:szCs w:val="16"/>
                <w:lang w:val="pl-PL"/>
              </w:rPr>
            </w:pPr>
          </w:p>
        </w:tc>
        <w:tc>
          <w:tcPr>
            <w:tcW w:w="720" w:type="dxa"/>
            <w:shd w:val="clear" w:color="auto" w:fill="auto"/>
          </w:tcPr>
          <w:p w:rsidR="008769B2" w:rsidRPr="00EF4635" w:rsidRDefault="008769B2" w:rsidP="00E87BB7">
            <w:pPr>
              <w:keepNext/>
              <w:keepLines/>
              <w:jc w:val="right"/>
              <w:rPr>
                <w:sz w:val="16"/>
                <w:szCs w:val="16"/>
                <w:lang w:val="pl-PL"/>
              </w:rPr>
            </w:pPr>
          </w:p>
        </w:tc>
        <w:tc>
          <w:tcPr>
            <w:tcW w:w="720" w:type="dxa"/>
            <w:shd w:val="clear" w:color="auto" w:fill="auto"/>
          </w:tcPr>
          <w:p w:rsidR="008769B2" w:rsidRPr="00EF4635" w:rsidRDefault="008769B2" w:rsidP="00E87BB7">
            <w:pPr>
              <w:keepNext/>
              <w:keepLines/>
              <w:jc w:val="right"/>
              <w:rPr>
                <w:sz w:val="16"/>
                <w:szCs w:val="16"/>
                <w:lang w:val="pl-PL"/>
              </w:rPr>
            </w:pPr>
          </w:p>
        </w:tc>
        <w:tc>
          <w:tcPr>
            <w:tcW w:w="840" w:type="dxa"/>
            <w:shd w:val="clear" w:color="auto" w:fill="auto"/>
          </w:tcPr>
          <w:p w:rsidR="008769B2" w:rsidRPr="00EF4635" w:rsidRDefault="008769B2" w:rsidP="00E87BB7">
            <w:pPr>
              <w:keepNext/>
              <w:keepLines/>
              <w:jc w:val="right"/>
              <w:rPr>
                <w:sz w:val="16"/>
                <w:szCs w:val="16"/>
                <w:lang w:val="pl-PL"/>
              </w:rPr>
            </w:pPr>
          </w:p>
        </w:tc>
        <w:tc>
          <w:tcPr>
            <w:tcW w:w="840" w:type="dxa"/>
            <w:shd w:val="clear" w:color="auto" w:fill="auto"/>
          </w:tcPr>
          <w:p w:rsidR="008769B2" w:rsidRPr="00EF4635" w:rsidRDefault="008769B2" w:rsidP="00E87BB7">
            <w:pPr>
              <w:keepNext/>
              <w:keepLines/>
              <w:jc w:val="right"/>
              <w:rPr>
                <w:sz w:val="16"/>
                <w:szCs w:val="16"/>
                <w:lang w:val="pl-PL"/>
              </w:rPr>
            </w:pPr>
          </w:p>
        </w:tc>
        <w:tc>
          <w:tcPr>
            <w:tcW w:w="720" w:type="dxa"/>
            <w:shd w:val="clear" w:color="auto" w:fill="auto"/>
          </w:tcPr>
          <w:p w:rsidR="008769B2" w:rsidRPr="00EF4635" w:rsidRDefault="008769B2" w:rsidP="00E87BB7">
            <w:pPr>
              <w:keepNext/>
              <w:keepLines/>
              <w:jc w:val="center"/>
              <w:rPr>
                <w:sz w:val="16"/>
                <w:szCs w:val="16"/>
                <w:lang w:val="pl-PL"/>
              </w:rPr>
            </w:pPr>
          </w:p>
        </w:tc>
      </w:tr>
      <w:tr w:rsidR="008769B2" w:rsidRPr="00502E1D" w:rsidTr="00E87BB7">
        <w:tc>
          <w:tcPr>
            <w:tcW w:w="567" w:type="dxa"/>
            <w:shd w:val="clear" w:color="auto" w:fill="auto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  <w:r w:rsidRPr="00502E1D">
              <w:rPr>
                <w:sz w:val="16"/>
                <w:szCs w:val="16"/>
              </w:rPr>
              <w:t>59zs</w:t>
            </w:r>
          </w:p>
        </w:tc>
        <w:tc>
          <w:tcPr>
            <w:tcW w:w="2638" w:type="dxa"/>
            <w:shd w:val="clear" w:color="auto" w:fill="auto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  <w:r w:rsidRPr="00502E1D">
              <w:rPr>
                <w:sz w:val="16"/>
                <w:szCs w:val="16"/>
              </w:rPr>
              <w:t>SOUHRN FINANČNÍCH ZDROJŮ PROJEKTU</w:t>
            </w:r>
          </w:p>
        </w:tc>
        <w:tc>
          <w:tcPr>
            <w:tcW w:w="600" w:type="dxa"/>
            <w:shd w:val="clear" w:color="auto" w:fill="auto"/>
          </w:tcPr>
          <w:p w:rsidR="008769B2" w:rsidRPr="00502E1D" w:rsidRDefault="008769B2" w:rsidP="00E87BB7">
            <w:pPr>
              <w:keepNext/>
              <w:keepLines/>
              <w:jc w:val="center"/>
              <w:rPr>
                <w:sz w:val="16"/>
                <w:szCs w:val="16"/>
              </w:rPr>
            </w:pPr>
          </w:p>
        </w:tc>
        <w:tc>
          <w:tcPr>
            <w:tcW w:w="600" w:type="dxa"/>
            <w:shd w:val="clear" w:color="auto" w:fill="auto"/>
          </w:tcPr>
          <w:p w:rsidR="008769B2" w:rsidRPr="00502E1D" w:rsidRDefault="008769B2" w:rsidP="00E87BB7">
            <w:pPr>
              <w:keepNext/>
              <w:keepLines/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shd w:val="clear" w:color="auto" w:fill="auto"/>
          </w:tcPr>
          <w:p w:rsidR="008769B2" w:rsidRPr="00502E1D" w:rsidRDefault="008769B2" w:rsidP="00E87BB7">
            <w:pPr>
              <w:keepNext/>
              <w:keepLines/>
              <w:jc w:val="right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</w:tcPr>
          <w:p w:rsidR="008769B2" w:rsidRPr="00502E1D" w:rsidRDefault="008769B2" w:rsidP="00E87BB7">
            <w:pPr>
              <w:keepNext/>
              <w:keepLines/>
              <w:jc w:val="right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</w:tcPr>
          <w:p w:rsidR="008769B2" w:rsidRPr="00502E1D" w:rsidRDefault="008769B2" w:rsidP="00E87BB7">
            <w:pPr>
              <w:keepNext/>
              <w:keepLines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shd w:val="clear" w:color="auto" w:fill="auto"/>
          </w:tcPr>
          <w:p w:rsidR="008769B2" w:rsidRPr="00502E1D" w:rsidRDefault="008769B2" w:rsidP="00E87BB7">
            <w:pPr>
              <w:keepNext/>
              <w:keepLines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shd w:val="clear" w:color="auto" w:fill="auto"/>
          </w:tcPr>
          <w:p w:rsidR="008769B2" w:rsidRPr="00502E1D" w:rsidRDefault="008769B2" w:rsidP="00E87BB7">
            <w:pPr>
              <w:keepNext/>
              <w:keepLines/>
              <w:jc w:val="right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</w:tcPr>
          <w:p w:rsidR="008769B2" w:rsidRPr="00502E1D" w:rsidRDefault="008769B2" w:rsidP="00E87BB7">
            <w:pPr>
              <w:keepNext/>
              <w:keepLines/>
              <w:jc w:val="center"/>
              <w:rPr>
                <w:sz w:val="16"/>
                <w:szCs w:val="16"/>
              </w:rPr>
            </w:pPr>
          </w:p>
        </w:tc>
      </w:tr>
    </w:tbl>
    <w:p w:rsidR="008769B2" w:rsidRPr="00C07CC7" w:rsidRDefault="008769B2" w:rsidP="008769B2">
      <w:pPr>
        <w:keepNext/>
        <w:keepLines/>
        <w:rPr>
          <w:sz w:val="2"/>
          <w:szCs w:val="2"/>
        </w:rPr>
      </w:pPr>
      <w:r w:rsidRPr="00C07CC7">
        <w:rPr>
          <w:sz w:val="2"/>
          <w:szCs w:val="2"/>
        </w:rPr>
        <w:fldChar w:fldCharType="begin">
          <w:ffData>
            <w:name w:val="End_sez_bilance000"/>
            <w:enabled/>
            <w:calcOnExit w:val="0"/>
            <w:textInput>
              <w:default w:val="Seznam bilance - k"/>
            </w:textInput>
          </w:ffData>
        </w:fldChar>
      </w:r>
      <w:r w:rsidRPr="00C07CC7">
        <w:rPr>
          <w:sz w:val="2"/>
          <w:szCs w:val="2"/>
        </w:rPr>
        <w:instrText xml:space="preserve"> FORMTEXT </w:instrText>
      </w:r>
      <w:r w:rsidRPr="00C07CC7">
        <w:rPr>
          <w:sz w:val="2"/>
          <w:szCs w:val="2"/>
        </w:rPr>
      </w:r>
      <w:r w:rsidRPr="00C07CC7">
        <w:rPr>
          <w:sz w:val="2"/>
          <w:szCs w:val="2"/>
        </w:rPr>
        <w:fldChar w:fldCharType="separate"/>
      </w:r>
      <w:r w:rsidRPr="00C07CC7">
        <w:rPr>
          <w:noProof/>
          <w:sz w:val="2"/>
          <w:szCs w:val="2"/>
        </w:rPr>
        <w:t>Seznam bilance - k</w:t>
      </w:r>
      <w:r w:rsidRPr="00C07CC7">
        <w:rPr>
          <w:sz w:val="2"/>
          <w:szCs w:val="2"/>
        </w:rPr>
        <w:fldChar w:fldCharType="end"/>
      </w:r>
      <w:bookmarkEnd w:id="7"/>
    </w:p>
    <w:tbl>
      <w:tblPr>
        <w:tblW w:w="90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3205"/>
        <w:gridCol w:w="1200"/>
        <w:gridCol w:w="840"/>
        <w:gridCol w:w="720"/>
        <w:gridCol w:w="720"/>
        <w:gridCol w:w="840"/>
        <w:gridCol w:w="1560"/>
      </w:tblGrid>
      <w:tr w:rsidR="008769B2" w:rsidRPr="00674812" w:rsidTr="00E87BB7">
        <w:tc>
          <w:tcPr>
            <w:tcW w:w="3205" w:type="dxa"/>
            <w:shd w:val="clear" w:color="auto" w:fill="auto"/>
          </w:tcPr>
          <w:p w:rsidR="008769B2" w:rsidRPr="00674812" w:rsidRDefault="008769B2" w:rsidP="00E87BB7">
            <w:pPr>
              <w:keepNext/>
              <w:keepLines/>
              <w:rPr>
                <w:b/>
                <w:sz w:val="14"/>
                <w:szCs w:val="2"/>
              </w:rPr>
            </w:pPr>
            <w:bookmarkStart w:id="8" w:name="End_sez_bilsum000"/>
            <w:r w:rsidRPr="00674812">
              <w:rPr>
                <w:b/>
                <w:sz w:val="14"/>
                <w:szCs w:val="2"/>
              </w:rPr>
              <w:t>Souhrn částek za SR</w:t>
            </w:r>
          </w:p>
        </w:tc>
        <w:tc>
          <w:tcPr>
            <w:tcW w:w="1200" w:type="dxa"/>
            <w:shd w:val="clear" w:color="auto" w:fill="auto"/>
          </w:tcPr>
          <w:p w:rsidR="008769B2" w:rsidRPr="00674812" w:rsidRDefault="008769B2" w:rsidP="00E87BB7">
            <w:pPr>
              <w:keepNext/>
              <w:keepLines/>
              <w:jc w:val="right"/>
              <w:rPr>
                <w:b/>
                <w:sz w:val="14"/>
                <w:szCs w:val="2"/>
              </w:rPr>
            </w:pPr>
          </w:p>
        </w:tc>
        <w:tc>
          <w:tcPr>
            <w:tcW w:w="840" w:type="dxa"/>
            <w:shd w:val="clear" w:color="auto" w:fill="auto"/>
          </w:tcPr>
          <w:p w:rsidR="008769B2" w:rsidRPr="00674812" w:rsidRDefault="008769B2" w:rsidP="00E87BB7">
            <w:pPr>
              <w:keepNext/>
              <w:keepLines/>
              <w:jc w:val="right"/>
              <w:rPr>
                <w:b/>
                <w:sz w:val="14"/>
                <w:szCs w:val="2"/>
              </w:rPr>
            </w:pPr>
          </w:p>
        </w:tc>
        <w:tc>
          <w:tcPr>
            <w:tcW w:w="720" w:type="dxa"/>
            <w:shd w:val="clear" w:color="auto" w:fill="auto"/>
          </w:tcPr>
          <w:p w:rsidR="008769B2" w:rsidRPr="00674812" w:rsidRDefault="008769B2" w:rsidP="00E87BB7">
            <w:pPr>
              <w:keepNext/>
              <w:keepLines/>
              <w:jc w:val="right"/>
              <w:rPr>
                <w:b/>
                <w:sz w:val="14"/>
                <w:szCs w:val="2"/>
              </w:rPr>
            </w:pPr>
          </w:p>
        </w:tc>
        <w:tc>
          <w:tcPr>
            <w:tcW w:w="720" w:type="dxa"/>
            <w:shd w:val="clear" w:color="auto" w:fill="auto"/>
          </w:tcPr>
          <w:p w:rsidR="008769B2" w:rsidRPr="00674812" w:rsidRDefault="008769B2" w:rsidP="00E87BB7">
            <w:pPr>
              <w:keepNext/>
              <w:keepLines/>
              <w:jc w:val="right"/>
              <w:rPr>
                <w:b/>
                <w:sz w:val="14"/>
                <w:szCs w:val="2"/>
              </w:rPr>
            </w:pPr>
          </w:p>
        </w:tc>
        <w:tc>
          <w:tcPr>
            <w:tcW w:w="840" w:type="dxa"/>
            <w:shd w:val="clear" w:color="auto" w:fill="auto"/>
          </w:tcPr>
          <w:p w:rsidR="008769B2" w:rsidRPr="00674812" w:rsidRDefault="008769B2" w:rsidP="00E87BB7">
            <w:pPr>
              <w:keepNext/>
              <w:keepLines/>
              <w:jc w:val="right"/>
              <w:rPr>
                <w:b/>
                <w:sz w:val="14"/>
                <w:szCs w:val="2"/>
              </w:rPr>
            </w:pPr>
          </w:p>
        </w:tc>
        <w:tc>
          <w:tcPr>
            <w:tcW w:w="1560" w:type="dxa"/>
            <w:shd w:val="clear" w:color="auto" w:fill="auto"/>
          </w:tcPr>
          <w:p w:rsidR="008769B2" w:rsidRPr="00674812" w:rsidRDefault="008769B2" w:rsidP="00E87BB7">
            <w:pPr>
              <w:keepNext/>
              <w:keepLines/>
              <w:jc w:val="center"/>
              <w:rPr>
                <w:b/>
                <w:sz w:val="14"/>
                <w:szCs w:val="2"/>
              </w:rPr>
            </w:pPr>
          </w:p>
        </w:tc>
      </w:tr>
      <w:bookmarkEnd w:id="8"/>
    </w:tbl>
    <w:p w:rsidR="008769B2" w:rsidRPr="009121A2" w:rsidRDefault="008769B2" w:rsidP="008769B2">
      <w:pPr>
        <w:keepNext/>
        <w:keepLines/>
        <w:rPr>
          <w:sz w:val="2"/>
          <w:szCs w:val="2"/>
        </w:rPr>
      </w:pPr>
    </w:p>
    <w:p w:rsidR="008769B2" w:rsidRPr="001A2880" w:rsidRDefault="008769B2" w:rsidP="008769B2">
      <w:pPr>
        <w:keepNext/>
        <w:keepLines/>
        <w:rPr>
          <w:sz w:val="16"/>
          <w:szCs w:val="16"/>
        </w:rPr>
      </w:pPr>
      <w:r w:rsidRPr="001A2880">
        <w:rPr>
          <w:sz w:val="16"/>
          <w:szCs w:val="16"/>
        </w:rPr>
        <w:t>*pokud poskytovatel nestanoví jinak, jsou závazné objemy celkem v letech</w:t>
      </w:r>
    </w:p>
    <w:p w:rsidR="008769B2" w:rsidRPr="001A2880" w:rsidRDefault="008769B2" w:rsidP="008769B2">
      <w:pPr>
        <w:keepNext/>
        <w:keepLines/>
        <w:rPr>
          <w:sz w:val="16"/>
          <w:szCs w:val="16"/>
        </w:rPr>
      </w:pPr>
      <w:r w:rsidRPr="001A2880">
        <w:rPr>
          <w:sz w:val="16"/>
          <w:szCs w:val="16"/>
        </w:rPr>
        <w:t xml:space="preserve">**hodnoty v jednotlivých řádcích se uvádějí v mil. Kč na </w:t>
      </w:r>
      <w:r>
        <w:rPr>
          <w:sz w:val="16"/>
          <w:szCs w:val="16"/>
        </w:rPr>
        <w:t xml:space="preserve">6 desetinných míst a výdaje minulých let a celkem v letech na 8 desetinných míst </w:t>
      </w:r>
    </w:p>
    <w:p w:rsidR="008769B2" w:rsidRPr="00234044" w:rsidRDefault="008769B2" w:rsidP="008769B2">
      <w:pPr>
        <w:rPr>
          <w:sz w:val="8"/>
          <w:szCs w:val="8"/>
        </w:rPr>
      </w:pPr>
    </w:p>
    <w:p w:rsidR="008769B2" w:rsidRPr="00BB20C5" w:rsidRDefault="008769B2" w:rsidP="008769B2">
      <w:pPr>
        <w:keepNext/>
        <w:keepLines/>
        <w:rPr>
          <w:sz w:val="8"/>
          <w:szCs w:val="8"/>
        </w:rPr>
      </w:pPr>
    </w:p>
    <w:tbl>
      <w:tblPr>
        <w:tblW w:w="9108" w:type="dxa"/>
        <w:shd w:val="clear" w:color="auto" w:fill="B3B3B3"/>
        <w:tblLayout w:type="fixed"/>
        <w:tblLook w:val="01E0" w:firstRow="1" w:lastRow="1" w:firstColumn="1" w:lastColumn="1" w:noHBand="0" w:noVBand="0"/>
      </w:tblPr>
      <w:tblGrid>
        <w:gridCol w:w="1526"/>
        <w:gridCol w:w="1106"/>
        <w:gridCol w:w="1316"/>
        <w:gridCol w:w="236"/>
        <w:gridCol w:w="724"/>
        <w:gridCol w:w="3840"/>
        <w:gridCol w:w="360"/>
      </w:tblGrid>
      <w:tr w:rsidR="008769B2" w:rsidRPr="00502E1D" w:rsidTr="00E87BB7">
        <w:trPr>
          <w:trHeight w:hRule="exact" w:val="113"/>
        </w:trPr>
        <w:tc>
          <w:tcPr>
            <w:tcW w:w="1526" w:type="dxa"/>
            <w:shd w:val="clear" w:color="auto" w:fill="E0E0E0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E0E0E0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1316" w:type="dxa"/>
            <w:shd w:val="clear" w:color="auto" w:fill="E0E0E0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E0E0E0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E0E0E0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3840" w:type="dxa"/>
            <w:shd w:val="clear" w:color="auto" w:fill="E0E0E0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360" w:type="dxa"/>
            <w:shd w:val="clear" w:color="auto" w:fill="E0E0E0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</w:tr>
      <w:tr w:rsidR="008769B2" w:rsidRPr="00502E1D" w:rsidTr="00E87BB7">
        <w:trPr>
          <w:trHeight w:hRule="exact" w:val="550"/>
        </w:trPr>
        <w:tc>
          <w:tcPr>
            <w:tcW w:w="1526" w:type="dxa"/>
            <w:shd w:val="clear" w:color="auto" w:fill="E0E0E0"/>
            <w:vAlign w:val="center"/>
          </w:tcPr>
          <w:p w:rsidR="008769B2" w:rsidRPr="00502E1D" w:rsidRDefault="008769B2" w:rsidP="00E87BB7">
            <w:pPr>
              <w:keepNext/>
              <w:keepLines/>
              <w:rPr>
                <w:b/>
                <w:sz w:val="16"/>
                <w:szCs w:val="16"/>
              </w:rPr>
            </w:pPr>
            <w:r w:rsidRPr="00502E1D">
              <w:rPr>
                <w:sz w:val="16"/>
                <w:szCs w:val="16"/>
              </w:rPr>
              <w:t xml:space="preserve">Identifikační číslo </w:t>
            </w:r>
            <w:bookmarkStart w:id="9" w:name="eds_smvs001"/>
            <w:r w:rsidRPr="00502E1D">
              <w:rPr>
                <w:sz w:val="16"/>
                <w:szCs w:val="16"/>
              </w:rPr>
              <w:fldChar w:fldCharType="begin">
                <w:ffData>
                  <w:name w:val="eds_smvs001"/>
                  <w:enabled/>
                  <w:calcOnExit w:val="0"/>
                  <w:textInput>
                    <w:default w:val="EDS"/>
                  </w:textInput>
                </w:ffData>
              </w:fldChar>
            </w:r>
            <w:r w:rsidRPr="00502E1D">
              <w:rPr>
                <w:sz w:val="16"/>
                <w:szCs w:val="16"/>
              </w:rPr>
              <w:instrText xml:space="preserve"> FORMTEXT </w:instrText>
            </w:r>
            <w:r w:rsidRPr="00502E1D">
              <w:rPr>
                <w:sz w:val="16"/>
                <w:szCs w:val="16"/>
              </w:rPr>
            </w:r>
            <w:r w:rsidRPr="00502E1D">
              <w:rPr>
                <w:sz w:val="16"/>
                <w:szCs w:val="16"/>
              </w:rPr>
              <w:fldChar w:fldCharType="separate"/>
            </w:r>
            <w:r w:rsidRPr="00502E1D">
              <w:rPr>
                <w:sz w:val="16"/>
                <w:szCs w:val="16"/>
              </w:rPr>
              <w:t>EDS</w:t>
            </w:r>
            <w:r w:rsidRPr="00502E1D">
              <w:rPr>
                <w:sz w:val="16"/>
                <w:szCs w:val="16"/>
              </w:rPr>
              <w:fldChar w:fldCharType="end"/>
            </w:r>
            <w:bookmarkEnd w:id="9"/>
            <w:r w:rsidRPr="00502E1D">
              <w:rPr>
                <w:sz w:val="16"/>
                <w:szCs w:val="16"/>
              </w:rPr>
              <w:t>:</w:t>
            </w:r>
          </w:p>
        </w:tc>
        <w:tc>
          <w:tcPr>
            <w:tcW w:w="2422" w:type="dxa"/>
            <w:gridSpan w:val="2"/>
            <w:shd w:val="clear" w:color="auto" w:fill="auto"/>
            <w:vAlign w:val="center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shd w:val="clear" w:color="auto" w:fill="E0E0E0"/>
            <w:vAlign w:val="center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  <w:r w:rsidRPr="00502E1D">
              <w:rPr>
                <w:sz w:val="16"/>
                <w:szCs w:val="16"/>
              </w:rPr>
              <w:t>nebo EIS</w:t>
            </w:r>
          </w:p>
        </w:tc>
        <w:tc>
          <w:tcPr>
            <w:tcW w:w="3840" w:type="dxa"/>
            <w:shd w:val="clear" w:color="auto" w:fill="auto"/>
            <w:vAlign w:val="center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360" w:type="dxa"/>
            <w:shd w:val="clear" w:color="auto" w:fill="E0E0E0"/>
            <w:vAlign w:val="center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</w:tr>
      <w:tr w:rsidR="008769B2" w:rsidRPr="00502E1D" w:rsidTr="00E87BB7">
        <w:trPr>
          <w:trHeight w:hRule="exact" w:val="113"/>
        </w:trPr>
        <w:tc>
          <w:tcPr>
            <w:tcW w:w="1526" w:type="dxa"/>
            <w:shd w:val="clear" w:color="auto" w:fill="E0E0E0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E0E0E0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1316" w:type="dxa"/>
            <w:shd w:val="clear" w:color="auto" w:fill="E0E0E0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E0E0E0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E0E0E0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3840" w:type="dxa"/>
            <w:shd w:val="clear" w:color="auto" w:fill="E0E0E0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360" w:type="dxa"/>
            <w:shd w:val="clear" w:color="auto" w:fill="E0E0E0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</w:tr>
      <w:tr w:rsidR="008769B2" w:rsidRPr="00502E1D" w:rsidTr="00E87BB7">
        <w:trPr>
          <w:trHeight w:val="227"/>
        </w:trPr>
        <w:tc>
          <w:tcPr>
            <w:tcW w:w="1526" w:type="dxa"/>
            <w:shd w:val="clear" w:color="auto" w:fill="E0E0E0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  <w:r w:rsidRPr="00502E1D">
              <w:rPr>
                <w:sz w:val="16"/>
                <w:szCs w:val="16"/>
              </w:rPr>
              <w:t>Podmínky</w:t>
            </w:r>
          </w:p>
        </w:tc>
        <w:tc>
          <w:tcPr>
            <w:tcW w:w="7222" w:type="dxa"/>
            <w:gridSpan w:val="5"/>
            <w:shd w:val="clear" w:color="auto" w:fill="auto"/>
            <w:tcFitText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360" w:type="dxa"/>
            <w:shd w:val="clear" w:color="auto" w:fill="E0E0E0"/>
            <w:vAlign w:val="center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</w:tr>
      <w:tr w:rsidR="008769B2" w:rsidRPr="00502E1D" w:rsidTr="00E87BB7">
        <w:trPr>
          <w:trHeight w:hRule="exact" w:val="113"/>
        </w:trPr>
        <w:tc>
          <w:tcPr>
            <w:tcW w:w="1526" w:type="dxa"/>
            <w:shd w:val="clear" w:color="auto" w:fill="E0E0E0"/>
            <w:vAlign w:val="center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7222" w:type="dxa"/>
            <w:gridSpan w:val="5"/>
            <w:shd w:val="clear" w:color="auto" w:fill="E0E0E0"/>
            <w:tcFitText/>
            <w:vAlign w:val="center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360" w:type="dxa"/>
            <w:shd w:val="clear" w:color="auto" w:fill="E0E0E0"/>
            <w:vAlign w:val="center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</w:tr>
      <w:tr w:rsidR="008769B2" w:rsidRPr="00502E1D" w:rsidTr="00E87BB7">
        <w:trPr>
          <w:trHeight w:val="227"/>
        </w:trPr>
        <w:tc>
          <w:tcPr>
            <w:tcW w:w="1526" w:type="dxa"/>
            <w:shd w:val="clear" w:color="auto" w:fill="E0E0E0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  <w:r w:rsidRPr="00502E1D">
              <w:rPr>
                <w:sz w:val="16"/>
                <w:szCs w:val="16"/>
              </w:rPr>
              <w:t>Pokyny správce</w:t>
            </w:r>
          </w:p>
        </w:tc>
        <w:tc>
          <w:tcPr>
            <w:tcW w:w="7222" w:type="dxa"/>
            <w:gridSpan w:val="5"/>
            <w:shd w:val="clear" w:color="auto" w:fill="auto"/>
            <w:tcFitText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360" w:type="dxa"/>
            <w:shd w:val="clear" w:color="auto" w:fill="E0E0E0"/>
            <w:vAlign w:val="center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</w:tr>
      <w:tr w:rsidR="008769B2" w:rsidRPr="00502E1D" w:rsidTr="00E87BB7">
        <w:trPr>
          <w:trHeight w:hRule="exact" w:val="113"/>
        </w:trPr>
        <w:tc>
          <w:tcPr>
            <w:tcW w:w="1526" w:type="dxa"/>
            <w:shd w:val="clear" w:color="auto" w:fill="E0E0E0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E0E0E0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1316" w:type="dxa"/>
            <w:shd w:val="clear" w:color="auto" w:fill="E0E0E0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shd w:val="clear" w:color="auto" w:fill="E0E0E0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3840" w:type="dxa"/>
            <w:shd w:val="clear" w:color="auto" w:fill="E0E0E0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360" w:type="dxa"/>
            <w:shd w:val="clear" w:color="auto" w:fill="E0E0E0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</w:tr>
      <w:tr w:rsidR="008769B2" w:rsidRPr="00502E1D" w:rsidTr="00E87BB7">
        <w:trPr>
          <w:trHeight w:hRule="exact" w:val="357"/>
        </w:trPr>
        <w:tc>
          <w:tcPr>
            <w:tcW w:w="1526" w:type="dxa"/>
            <w:shd w:val="clear" w:color="auto" w:fill="E0E0E0"/>
            <w:vAlign w:val="center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  <w:r w:rsidRPr="00502E1D">
              <w:rPr>
                <w:sz w:val="16"/>
                <w:szCs w:val="16"/>
              </w:rPr>
              <w:t>Datum</w:t>
            </w:r>
          </w:p>
        </w:tc>
        <w:tc>
          <w:tcPr>
            <w:tcW w:w="2422" w:type="dxa"/>
            <w:gridSpan w:val="2"/>
            <w:shd w:val="clear" w:color="auto" w:fill="auto"/>
            <w:tcFitText/>
            <w:vAlign w:val="center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shd w:val="clear" w:color="auto" w:fill="E0E0E0"/>
            <w:vAlign w:val="center"/>
          </w:tcPr>
          <w:p w:rsidR="008769B2" w:rsidRPr="00502E1D" w:rsidRDefault="00127CAA" w:rsidP="00E87BB7">
            <w:pPr>
              <w:keepNext/>
              <w:keepLines/>
              <w:rPr>
                <w:sz w:val="16"/>
                <w:szCs w:val="16"/>
              </w:rPr>
            </w:pPr>
            <w:r w:rsidRPr="00502E1D">
              <w:rPr>
                <w:sz w:val="16"/>
                <w:szCs w:val="16"/>
              </w:rPr>
              <w:t>Č. j.</w:t>
            </w:r>
          </w:p>
        </w:tc>
        <w:tc>
          <w:tcPr>
            <w:tcW w:w="3840" w:type="dxa"/>
            <w:shd w:val="clear" w:color="auto" w:fill="auto"/>
            <w:tcFitText/>
            <w:vAlign w:val="center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360" w:type="dxa"/>
            <w:shd w:val="clear" w:color="auto" w:fill="E0E0E0"/>
            <w:vAlign w:val="center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</w:tr>
      <w:tr w:rsidR="008769B2" w:rsidRPr="00502E1D" w:rsidTr="00E87BB7">
        <w:trPr>
          <w:trHeight w:hRule="exact" w:val="113"/>
        </w:trPr>
        <w:tc>
          <w:tcPr>
            <w:tcW w:w="1526" w:type="dxa"/>
            <w:shd w:val="clear" w:color="auto" w:fill="E0E0E0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E0E0E0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1316" w:type="dxa"/>
            <w:shd w:val="clear" w:color="auto" w:fill="E0E0E0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shd w:val="clear" w:color="auto" w:fill="E0E0E0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3840" w:type="dxa"/>
            <w:shd w:val="clear" w:color="auto" w:fill="E0E0E0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360" w:type="dxa"/>
            <w:shd w:val="clear" w:color="auto" w:fill="E0E0E0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</w:tr>
      <w:tr w:rsidR="008769B2" w:rsidRPr="00502E1D" w:rsidTr="00E87BB7">
        <w:trPr>
          <w:trHeight w:val="227"/>
        </w:trPr>
        <w:tc>
          <w:tcPr>
            <w:tcW w:w="1526" w:type="dxa"/>
            <w:shd w:val="clear" w:color="auto" w:fill="E0E0E0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  <w:r w:rsidRPr="00502E1D">
              <w:rPr>
                <w:sz w:val="16"/>
                <w:szCs w:val="16"/>
              </w:rPr>
              <w:t>Schválil</w:t>
            </w:r>
          </w:p>
        </w:tc>
        <w:tc>
          <w:tcPr>
            <w:tcW w:w="2422" w:type="dxa"/>
            <w:gridSpan w:val="2"/>
            <w:shd w:val="clear" w:color="auto" w:fill="auto"/>
            <w:tcFitText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shd w:val="clear" w:color="auto" w:fill="E0E0E0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  <w:r w:rsidRPr="00502E1D">
              <w:rPr>
                <w:sz w:val="16"/>
                <w:szCs w:val="16"/>
              </w:rPr>
              <w:t>Vyřizuje</w:t>
            </w:r>
          </w:p>
        </w:tc>
        <w:tc>
          <w:tcPr>
            <w:tcW w:w="3840" w:type="dxa"/>
            <w:shd w:val="clear" w:color="auto" w:fill="auto"/>
            <w:tcFitText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360" w:type="dxa"/>
            <w:shd w:val="clear" w:color="auto" w:fill="E0E0E0"/>
            <w:vAlign w:val="center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</w:tr>
      <w:tr w:rsidR="008769B2" w:rsidRPr="00502E1D" w:rsidTr="00E87BB7">
        <w:trPr>
          <w:trHeight w:hRule="exact" w:val="113"/>
        </w:trPr>
        <w:tc>
          <w:tcPr>
            <w:tcW w:w="1526" w:type="dxa"/>
            <w:shd w:val="clear" w:color="auto" w:fill="E0E0E0"/>
            <w:vAlign w:val="center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E0E0E0"/>
            <w:vAlign w:val="center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1316" w:type="dxa"/>
            <w:shd w:val="clear" w:color="auto" w:fill="E0E0E0"/>
            <w:vAlign w:val="center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shd w:val="clear" w:color="auto" w:fill="E0E0E0"/>
            <w:vAlign w:val="center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3840" w:type="dxa"/>
            <w:shd w:val="clear" w:color="auto" w:fill="E0E0E0"/>
            <w:vAlign w:val="center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360" w:type="dxa"/>
            <w:shd w:val="clear" w:color="auto" w:fill="E0E0E0"/>
            <w:vAlign w:val="center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</w:tr>
      <w:tr w:rsidR="008769B2" w:rsidRPr="00502E1D" w:rsidTr="00E87BB7">
        <w:trPr>
          <w:trHeight w:val="227"/>
        </w:trPr>
        <w:tc>
          <w:tcPr>
            <w:tcW w:w="1526" w:type="dxa"/>
            <w:shd w:val="clear" w:color="auto" w:fill="E0E0E0"/>
            <w:vAlign w:val="center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  <w:r w:rsidRPr="00502E1D">
              <w:rPr>
                <w:sz w:val="16"/>
                <w:szCs w:val="16"/>
              </w:rPr>
              <w:t>Razítko a podpis</w:t>
            </w:r>
          </w:p>
        </w:tc>
        <w:tc>
          <w:tcPr>
            <w:tcW w:w="2422" w:type="dxa"/>
            <w:gridSpan w:val="2"/>
            <w:vMerge w:val="restart"/>
            <w:shd w:val="clear" w:color="auto" w:fill="auto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shd w:val="clear" w:color="auto" w:fill="E0E0E0"/>
            <w:vAlign w:val="center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  <w:r w:rsidRPr="00502E1D">
              <w:rPr>
                <w:sz w:val="16"/>
                <w:szCs w:val="16"/>
              </w:rPr>
              <w:t>Telefon</w:t>
            </w:r>
          </w:p>
        </w:tc>
        <w:tc>
          <w:tcPr>
            <w:tcW w:w="3840" w:type="dxa"/>
            <w:shd w:val="clear" w:color="auto" w:fill="auto"/>
            <w:tcFitText/>
            <w:vAlign w:val="center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360" w:type="dxa"/>
            <w:shd w:val="clear" w:color="auto" w:fill="E0E0E0"/>
            <w:vAlign w:val="center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</w:tr>
      <w:tr w:rsidR="008769B2" w:rsidRPr="00502E1D" w:rsidTr="00E87BB7">
        <w:trPr>
          <w:trHeight w:hRule="exact" w:val="113"/>
        </w:trPr>
        <w:tc>
          <w:tcPr>
            <w:tcW w:w="1526" w:type="dxa"/>
            <w:shd w:val="clear" w:color="auto" w:fill="E0E0E0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2422" w:type="dxa"/>
            <w:gridSpan w:val="2"/>
            <w:vMerge/>
            <w:shd w:val="clear" w:color="auto" w:fill="auto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shd w:val="clear" w:color="auto" w:fill="E0E0E0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3840" w:type="dxa"/>
            <w:shd w:val="clear" w:color="auto" w:fill="E0E0E0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360" w:type="dxa"/>
            <w:shd w:val="clear" w:color="auto" w:fill="E0E0E0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</w:tr>
      <w:tr w:rsidR="008769B2" w:rsidRPr="00502E1D" w:rsidTr="00E87BB7">
        <w:trPr>
          <w:trHeight w:val="227"/>
        </w:trPr>
        <w:tc>
          <w:tcPr>
            <w:tcW w:w="1526" w:type="dxa"/>
            <w:shd w:val="clear" w:color="auto" w:fill="E0E0E0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2422" w:type="dxa"/>
            <w:gridSpan w:val="2"/>
            <w:vMerge/>
            <w:shd w:val="clear" w:color="auto" w:fill="auto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shd w:val="clear" w:color="auto" w:fill="E0E0E0"/>
            <w:vAlign w:val="center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  <w:r w:rsidRPr="00502E1D">
              <w:rPr>
                <w:sz w:val="16"/>
                <w:szCs w:val="16"/>
              </w:rPr>
              <w:t>E-mail</w:t>
            </w:r>
          </w:p>
        </w:tc>
        <w:tc>
          <w:tcPr>
            <w:tcW w:w="3840" w:type="dxa"/>
            <w:shd w:val="clear" w:color="auto" w:fill="auto"/>
            <w:tcFitText/>
            <w:vAlign w:val="center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360" w:type="dxa"/>
            <w:shd w:val="clear" w:color="auto" w:fill="E0E0E0"/>
            <w:vAlign w:val="center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</w:tr>
      <w:tr w:rsidR="008769B2" w:rsidRPr="00502E1D" w:rsidTr="00E87BB7">
        <w:trPr>
          <w:trHeight w:hRule="exact" w:val="113"/>
        </w:trPr>
        <w:tc>
          <w:tcPr>
            <w:tcW w:w="1526" w:type="dxa"/>
            <w:shd w:val="clear" w:color="auto" w:fill="E0E0E0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2422" w:type="dxa"/>
            <w:gridSpan w:val="2"/>
            <w:vMerge/>
            <w:shd w:val="clear" w:color="auto" w:fill="auto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shd w:val="clear" w:color="auto" w:fill="E0E0E0"/>
            <w:vAlign w:val="center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3840" w:type="dxa"/>
            <w:shd w:val="clear" w:color="auto" w:fill="E0E0E0"/>
            <w:vAlign w:val="center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360" w:type="dxa"/>
            <w:shd w:val="clear" w:color="auto" w:fill="E0E0E0"/>
            <w:vAlign w:val="center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</w:tr>
      <w:tr w:rsidR="008769B2" w:rsidRPr="00502E1D" w:rsidTr="00E87BB7">
        <w:trPr>
          <w:trHeight w:val="227"/>
        </w:trPr>
        <w:tc>
          <w:tcPr>
            <w:tcW w:w="1526" w:type="dxa"/>
            <w:shd w:val="clear" w:color="auto" w:fill="E0E0E0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2422" w:type="dxa"/>
            <w:gridSpan w:val="2"/>
            <w:vMerge/>
            <w:shd w:val="clear" w:color="auto" w:fill="auto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shd w:val="clear" w:color="auto" w:fill="E0E0E0"/>
            <w:vAlign w:val="center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  <w:r w:rsidRPr="00502E1D">
              <w:rPr>
                <w:sz w:val="16"/>
                <w:szCs w:val="16"/>
              </w:rPr>
              <w:t>Fax</w:t>
            </w:r>
          </w:p>
        </w:tc>
        <w:tc>
          <w:tcPr>
            <w:tcW w:w="3840" w:type="dxa"/>
            <w:shd w:val="clear" w:color="auto" w:fill="auto"/>
            <w:vAlign w:val="center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360" w:type="dxa"/>
            <w:shd w:val="clear" w:color="auto" w:fill="E0E0E0"/>
            <w:vAlign w:val="center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</w:tr>
      <w:tr w:rsidR="008769B2" w:rsidRPr="00502E1D" w:rsidTr="00E87BB7">
        <w:trPr>
          <w:trHeight w:val="227"/>
        </w:trPr>
        <w:tc>
          <w:tcPr>
            <w:tcW w:w="1526" w:type="dxa"/>
            <w:shd w:val="clear" w:color="auto" w:fill="E0E0E0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2422" w:type="dxa"/>
            <w:gridSpan w:val="2"/>
            <w:vMerge/>
            <w:shd w:val="clear" w:color="auto" w:fill="E0E0E0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shd w:val="clear" w:color="auto" w:fill="E0E0E0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3840" w:type="dxa"/>
            <w:vMerge w:val="restart"/>
            <w:shd w:val="clear" w:color="auto" w:fill="E0E0E0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360" w:type="dxa"/>
            <w:shd w:val="clear" w:color="auto" w:fill="E0E0E0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</w:tr>
      <w:tr w:rsidR="008769B2" w:rsidRPr="00502E1D" w:rsidTr="00E87BB7">
        <w:trPr>
          <w:trHeight w:val="227"/>
        </w:trPr>
        <w:tc>
          <w:tcPr>
            <w:tcW w:w="1526" w:type="dxa"/>
            <w:shd w:val="clear" w:color="auto" w:fill="E0E0E0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2422" w:type="dxa"/>
            <w:gridSpan w:val="2"/>
            <w:vMerge/>
            <w:shd w:val="clear" w:color="auto" w:fill="E0E0E0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shd w:val="clear" w:color="auto" w:fill="E0E0E0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3840" w:type="dxa"/>
            <w:vMerge/>
            <w:shd w:val="clear" w:color="auto" w:fill="E0E0E0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360" w:type="dxa"/>
            <w:shd w:val="clear" w:color="auto" w:fill="E0E0E0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</w:tr>
      <w:tr w:rsidR="008769B2" w:rsidRPr="00502E1D" w:rsidTr="00E87BB7">
        <w:trPr>
          <w:trHeight w:val="227"/>
        </w:trPr>
        <w:tc>
          <w:tcPr>
            <w:tcW w:w="1526" w:type="dxa"/>
            <w:shd w:val="clear" w:color="auto" w:fill="E0E0E0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E0E0E0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1316" w:type="dxa"/>
            <w:shd w:val="clear" w:color="auto" w:fill="E0E0E0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shd w:val="clear" w:color="auto" w:fill="E0E0E0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3840" w:type="dxa"/>
            <w:vMerge/>
            <w:shd w:val="clear" w:color="auto" w:fill="E0E0E0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360" w:type="dxa"/>
            <w:shd w:val="clear" w:color="auto" w:fill="E0E0E0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</w:p>
        </w:tc>
      </w:tr>
      <w:tr w:rsidR="008769B2" w:rsidRPr="00502E1D" w:rsidTr="00E87BB7">
        <w:trPr>
          <w:trHeight w:val="227"/>
        </w:trPr>
        <w:tc>
          <w:tcPr>
            <w:tcW w:w="9108" w:type="dxa"/>
            <w:gridSpan w:val="7"/>
            <w:shd w:val="clear" w:color="auto" w:fill="E0E0E0"/>
            <w:vAlign w:val="center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  <w:r w:rsidRPr="00502E1D">
              <w:rPr>
                <w:sz w:val="16"/>
                <w:szCs w:val="16"/>
              </w:rPr>
              <w:t xml:space="preserve">Vydání tohoto rozhodnutí nepodléhá správnímu poplatku podle zákona č. 634/2004 Sb., o správních poplatcích. </w:t>
            </w:r>
          </w:p>
        </w:tc>
      </w:tr>
      <w:tr w:rsidR="008769B2" w:rsidRPr="00502E1D" w:rsidTr="00E87BB7">
        <w:trPr>
          <w:trHeight w:val="227"/>
        </w:trPr>
        <w:tc>
          <w:tcPr>
            <w:tcW w:w="9108" w:type="dxa"/>
            <w:gridSpan w:val="7"/>
            <w:shd w:val="clear" w:color="auto" w:fill="E0E0E0"/>
            <w:tcFitText/>
            <w:vAlign w:val="center"/>
          </w:tcPr>
          <w:p w:rsidR="008769B2" w:rsidRPr="00502E1D" w:rsidRDefault="008769B2" w:rsidP="00E87BB7">
            <w:pPr>
              <w:keepNext/>
              <w:keepLines/>
              <w:rPr>
                <w:sz w:val="16"/>
                <w:szCs w:val="16"/>
              </w:rPr>
            </w:pPr>
            <w:r w:rsidRPr="00D96F79">
              <w:rPr>
                <w:w w:val="76"/>
                <w:sz w:val="16"/>
                <w:szCs w:val="16"/>
              </w:rPr>
              <w:t>Proti tomuto rozhodnutí se nelze odvolat podle zákona č. 500/2004 Sb. v platném znění, a to s odvoláním na § 14, odst. 4 zákona č. 218/2000 Sb. v platném znění</w:t>
            </w:r>
            <w:r w:rsidRPr="00D96F79">
              <w:rPr>
                <w:spacing w:val="91"/>
                <w:w w:val="76"/>
                <w:sz w:val="16"/>
                <w:szCs w:val="16"/>
              </w:rPr>
              <w:t>.</w:t>
            </w:r>
          </w:p>
        </w:tc>
      </w:tr>
    </w:tbl>
    <w:p w:rsidR="008769B2" w:rsidRDefault="008769B2">
      <w:pPr>
        <w:pStyle w:val="Titulek"/>
        <w:rPr>
          <w:rFonts w:ascii="Arial" w:hAnsi="Arial"/>
        </w:rPr>
      </w:pPr>
    </w:p>
    <w:p w:rsidR="00DC67EB" w:rsidRDefault="00DC67EB">
      <w:pPr>
        <w:pStyle w:val="Titulek"/>
        <w:rPr>
          <w:rFonts w:ascii="Arial" w:hAnsi="Arial"/>
        </w:rPr>
      </w:pPr>
    </w:p>
    <w:p w:rsidR="00DC67EB" w:rsidRDefault="00DC67EB">
      <w:pPr>
        <w:pStyle w:val="Titulek"/>
        <w:rPr>
          <w:rFonts w:ascii="Arial" w:hAnsi="Arial"/>
        </w:rPr>
      </w:pPr>
    </w:p>
    <w:p w:rsidR="00DD2968" w:rsidRDefault="00DD2968">
      <w:pPr>
        <w:pStyle w:val="Titulek"/>
        <w:rPr>
          <w:rFonts w:ascii="Arial" w:hAnsi="Arial"/>
        </w:rPr>
      </w:pPr>
      <w:r>
        <w:rPr>
          <w:rFonts w:ascii="Arial" w:hAnsi="Arial"/>
        </w:rPr>
        <w:t>Návrh Podmínek k </w:t>
      </w:r>
      <w:r w:rsidR="00274E54">
        <w:rPr>
          <w:rFonts w:ascii="Arial" w:hAnsi="Arial"/>
        </w:rPr>
        <w:t xml:space="preserve">Registraci akce (projektu) </w:t>
      </w:r>
      <w:r>
        <w:rPr>
          <w:rFonts w:ascii="Arial" w:hAnsi="Arial"/>
        </w:rPr>
        <w:t>– stroje a zařízení</w:t>
      </w:r>
    </w:p>
    <w:p w:rsidR="00DD2968" w:rsidRDefault="00DD2968">
      <w:pPr>
        <w:jc w:val="center"/>
        <w:rPr>
          <w:rFonts w:cs="Times New Roman"/>
          <w:sz w:val="28"/>
          <w:szCs w:val="28"/>
        </w:rPr>
      </w:pPr>
    </w:p>
    <w:p w:rsidR="00DD2968" w:rsidRDefault="00DD2968">
      <w:pPr>
        <w:pStyle w:val="Zkladntext"/>
        <w:spacing w:before="120" w:after="120"/>
        <w:rPr>
          <w:rFonts w:ascii="Arial" w:hAnsi="Arial"/>
        </w:rPr>
      </w:pPr>
      <w:r>
        <w:rPr>
          <w:rFonts w:ascii="Arial" w:hAnsi="Arial"/>
        </w:rPr>
        <w:t xml:space="preserve">Nedílnou součástí </w:t>
      </w:r>
      <w:r w:rsidR="00274E54">
        <w:rPr>
          <w:rFonts w:ascii="Arial" w:hAnsi="Arial"/>
        </w:rPr>
        <w:t>R</w:t>
      </w:r>
      <w:r w:rsidR="00EE107D">
        <w:rPr>
          <w:rFonts w:ascii="Arial" w:hAnsi="Arial"/>
        </w:rPr>
        <w:t xml:space="preserve">egistrace </w:t>
      </w:r>
      <w:r>
        <w:rPr>
          <w:rFonts w:ascii="Arial" w:hAnsi="Arial"/>
        </w:rPr>
        <w:t>akce</w:t>
      </w:r>
      <w:r w:rsidR="008769B2">
        <w:rPr>
          <w:rFonts w:ascii="Arial" w:hAnsi="Arial"/>
        </w:rPr>
        <w:t xml:space="preserve"> (projektu) s identifikačním číslem EDS 113D34B00XXXX</w:t>
      </w:r>
      <w:r>
        <w:rPr>
          <w:rFonts w:ascii="Arial" w:hAnsi="Arial"/>
        </w:rPr>
        <w:t xml:space="preserve">, které vydává Ministerstvo práce a sociálních věcí jako správce programu 113 340 Integrovaný operační program v oblastech intervence zaměstnanosti a sociálních služeb, jsou ve smyslu § 5 vyhlášky č. 560/2006 Sb., </w:t>
      </w:r>
      <w:r w:rsidR="00411781">
        <w:rPr>
          <w:rFonts w:ascii="Arial" w:hAnsi="Arial"/>
        </w:rPr>
        <w:t xml:space="preserve">      </w:t>
      </w:r>
      <w:r>
        <w:rPr>
          <w:rFonts w:ascii="Arial" w:hAnsi="Arial"/>
        </w:rPr>
        <w:t>o účasti státního rozpočtu na financování programů reprodukce majetku</w:t>
      </w:r>
      <w:r w:rsidR="00EE107D">
        <w:rPr>
          <w:rFonts w:ascii="Arial" w:hAnsi="Arial"/>
        </w:rPr>
        <w:t>, ve znění pozdějších předpisů</w:t>
      </w:r>
      <w:r>
        <w:rPr>
          <w:rFonts w:ascii="Arial" w:hAnsi="Arial"/>
        </w:rPr>
        <w:t xml:space="preserve"> následující podmínky:</w:t>
      </w:r>
    </w:p>
    <w:p w:rsidR="00DD2968" w:rsidRDefault="00DD2968">
      <w:pPr>
        <w:pStyle w:val="Zkladntext"/>
        <w:rPr>
          <w:rFonts w:ascii="Arial" w:hAnsi="Arial"/>
        </w:rPr>
      </w:pPr>
    </w:p>
    <w:p w:rsidR="00DD2968" w:rsidRDefault="00DD2968">
      <w:pPr>
        <w:pStyle w:val="Nadpis1"/>
        <w:numPr>
          <w:ilvl w:val="0"/>
          <w:numId w:val="1"/>
        </w:numPr>
        <w:spacing w:before="120" w:after="120"/>
        <w:jc w:val="both"/>
        <w:rPr>
          <w:rFonts w:cs="Times New Roman"/>
        </w:rPr>
      </w:pPr>
      <w:r>
        <w:rPr>
          <w:rFonts w:cs="Times New Roman"/>
        </w:rPr>
        <w:t>Pokyny pro zadání akce</w:t>
      </w:r>
      <w:r w:rsidR="00274E54">
        <w:rPr>
          <w:rFonts w:cs="Times New Roman"/>
        </w:rPr>
        <w:t xml:space="preserve"> (projektu)</w:t>
      </w:r>
    </w:p>
    <w:p w:rsidR="00DD2968" w:rsidRDefault="00DD2968">
      <w:pPr>
        <w:pStyle w:val="Zkladntext"/>
        <w:numPr>
          <w:ilvl w:val="1"/>
          <w:numId w:val="1"/>
        </w:numPr>
        <w:tabs>
          <w:tab w:val="clear" w:pos="1225"/>
        </w:tabs>
        <w:ind w:left="720" w:firstLine="0"/>
        <w:rPr>
          <w:rFonts w:ascii="Arial" w:hAnsi="Arial"/>
        </w:rPr>
      </w:pPr>
      <w:r>
        <w:rPr>
          <w:rFonts w:ascii="Arial" w:hAnsi="Arial"/>
        </w:rPr>
        <w:t>Účastník programu</w:t>
      </w:r>
      <w:r w:rsidR="00FE03D0">
        <w:rPr>
          <w:rFonts w:ascii="Arial" w:hAnsi="Arial"/>
        </w:rPr>
        <w:t>/</w:t>
      </w:r>
      <w:r w:rsidR="00EE107D">
        <w:rPr>
          <w:rFonts w:ascii="Arial" w:hAnsi="Arial"/>
        </w:rPr>
        <w:t xml:space="preserve">příjemce </w:t>
      </w:r>
      <w:r>
        <w:rPr>
          <w:rFonts w:ascii="Arial" w:hAnsi="Arial"/>
        </w:rPr>
        <w:t xml:space="preserve">bude postupovat podle zákona </w:t>
      </w:r>
      <w:r w:rsidR="00411781">
        <w:rPr>
          <w:rFonts w:ascii="Arial" w:hAnsi="Arial"/>
        </w:rPr>
        <w:t xml:space="preserve">                 </w:t>
      </w:r>
      <w:r>
        <w:rPr>
          <w:rFonts w:ascii="Arial" w:hAnsi="Arial"/>
        </w:rPr>
        <w:t>č. 218/2000 Sb., o rozpočtových pravidlech a o změně některých souvisejících zákonů</w:t>
      </w:r>
      <w:r w:rsidR="006C4305">
        <w:rPr>
          <w:rFonts w:ascii="Arial" w:hAnsi="Arial"/>
        </w:rPr>
        <w:t>, ve znění pozdějších předpisů</w:t>
      </w:r>
      <w:r>
        <w:rPr>
          <w:rFonts w:ascii="Arial" w:hAnsi="Arial"/>
        </w:rPr>
        <w:t xml:space="preserve"> (rozpočtová pravidla)</w:t>
      </w:r>
      <w:r w:rsidR="006C4305">
        <w:rPr>
          <w:rFonts w:ascii="Arial" w:hAnsi="Arial"/>
        </w:rPr>
        <w:t>,</w:t>
      </w:r>
      <w:r>
        <w:rPr>
          <w:rFonts w:ascii="Arial" w:hAnsi="Arial"/>
        </w:rPr>
        <w:t xml:space="preserve"> vyhlášky Ministerstva financí č. 560/2006 Sb., o účasti státního rozpočtu na financování programů reprodukce majetku</w:t>
      </w:r>
      <w:r w:rsidR="006C4305">
        <w:rPr>
          <w:rFonts w:ascii="Arial" w:hAnsi="Arial"/>
        </w:rPr>
        <w:t>, ve znění pozdějších předpisů</w:t>
      </w:r>
      <w:r>
        <w:rPr>
          <w:rFonts w:ascii="Arial" w:hAnsi="Arial"/>
        </w:rPr>
        <w:t xml:space="preserve"> (dále jen Vyhláška), podle zákona č. 137/2006 Sb., o veřejných zakázkách</w:t>
      </w:r>
      <w:r w:rsidR="006C4305">
        <w:rPr>
          <w:rFonts w:ascii="Arial" w:hAnsi="Arial"/>
        </w:rPr>
        <w:t>, ve znění pozdějších předpisů</w:t>
      </w:r>
      <w:r>
        <w:rPr>
          <w:rFonts w:ascii="Arial" w:hAnsi="Arial"/>
        </w:rPr>
        <w:t xml:space="preserve"> a v souladu se schválenou </w:t>
      </w:r>
      <w:r w:rsidR="003E5547">
        <w:rPr>
          <w:rFonts w:ascii="Arial" w:hAnsi="Arial"/>
        </w:rPr>
        <w:t xml:space="preserve">výzvou č. </w:t>
      </w:r>
      <w:r w:rsidR="00EE107D">
        <w:rPr>
          <w:rFonts w:ascii="Arial" w:hAnsi="Arial"/>
        </w:rPr>
        <w:t xml:space="preserve">8 </w:t>
      </w:r>
      <w:r w:rsidR="003E5547">
        <w:rPr>
          <w:rFonts w:ascii="Arial" w:hAnsi="Arial"/>
        </w:rPr>
        <w:t>oblasti intervence 3.1, Integrovaného operačního programu</w:t>
      </w:r>
      <w:r>
        <w:rPr>
          <w:rFonts w:ascii="Arial" w:hAnsi="Arial"/>
        </w:rPr>
        <w:t>.</w:t>
      </w:r>
    </w:p>
    <w:p w:rsidR="00DD2968" w:rsidRDefault="00DD2968">
      <w:pPr>
        <w:pStyle w:val="Zkladntext"/>
        <w:numPr>
          <w:ilvl w:val="1"/>
          <w:numId w:val="1"/>
        </w:numPr>
        <w:tabs>
          <w:tab w:val="clear" w:pos="1225"/>
        </w:tabs>
        <w:spacing w:before="120" w:after="120"/>
        <w:ind w:left="720" w:firstLine="0"/>
        <w:rPr>
          <w:rFonts w:ascii="Arial" w:hAnsi="Arial"/>
        </w:rPr>
      </w:pPr>
      <w:r>
        <w:rPr>
          <w:rFonts w:ascii="Arial" w:hAnsi="Arial"/>
        </w:rPr>
        <w:lastRenderedPageBreak/>
        <w:t xml:space="preserve">Platná dokumentace </w:t>
      </w:r>
      <w:r w:rsidR="003E5547">
        <w:rPr>
          <w:rFonts w:ascii="Arial" w:hAnsi="Arial"/>
        </w:rPr>
        <w:t>k výzvě</w:t>
      </w:r>
      <w:r w:rsidR="00FE03D0">
        <w:rPr>
          <w:rFonts w:ascii="Arial" w:hAnsi="Arial"/>
        </w:rPr>
        <w:t xml:space="preserve"> j</w:t>
      </w:r>
      <w:r>
        <w:rPr>
          <w:rFonts w:ascii="Arial" w:hAnsi="Arial"/>
        </w:rPr>
        <w:t xml:space="preserve">e uveřejněna na internetových stránkách MPSV </w:t>
      </w:r>
      <w:hyperlink r:id="rId8" w:history="1">
        <w:r>
          <w:rPr>
            <w:rStyle w:val="Hypertextovodkaz"/>
            <w:rFonts w:ascii="Arial" w:hAnsi="Arial"/>
          </w:rPr>
          <w:t>www.mpsv.cz</w:t>
        </w:r>
      </w:hyperlink>
      <w:r w:rsidR="006C4305">
        <w:rPr>
          <w:rFonts w:ascii="Arial" w:hAnsi="Arial"/>
        </w:rPr>
        <w:t>/cs/</w:t>
      </w:r>
      <w:r w:rsidR="00EE107D">
        <w:rPr>
          <w:rFonts w:ascii="Arial" w:hAnsi="Arial"/>
        </w:rPr>
        <w:t>11137</w:t>
      </w:r>
      <w:r>
        <w:rPr>
          <w:rFonts w:ascii="Arial" w:hAnsi="Arial"/>
        </w:rPr>
        <w:t>.</w:t>
      </w:r>
    </w:p>
    <w:p w:rsidR="00DD2968" w:rsidRDefault="00DD2968">
      <w:pPr>
        <w:pStyle w:val="Zkladntext"/>
        <w:numPr>
          <w:ilvl w:val="1"/>
          <w:numId w:val="1"/>
        </w:numPr>
        <w:tabs>
          <w:tab w:val="clear" w:pos="1225"/>
        </w:tabs>
        <w:spacing w:before="120" w:after="120"/>
        <w:ind w:left="720" w:firstLine="0"/>
        <w:rPr>
          <w:rFonts w:ascii="Arial" w:hAnsi="Arial"/>
        </w:rPr>
      </w:pPr>
      <w:r>
        <w:rPr>
          <w:rFonts w:ascii="Arial" w:hAnsi="Arial"/>
        </w:rPr>
        <w:t>Výběr zhotovitele bude realizován v souladu s postupy uvedenými v příloze č. 9 Příručky pro žadatele a příjemce - Metodika zadávání zakázek Integrovaný operační program, oblasti intervence 3.1 a 3.3.</w:t>
      </w:r>
    </w:p>
    <w:p w:rsidR="00DD2968" w:rsidRDefault="00DD2968">
      <w:pPr>
        <w:pStyle w:val="Zkladntext"/>
        <w:numPr>
          <w:ilvl w:val="1"/>
          <w:numId w:val="1"/>
        </w:numPr>
        <w:tabs>
          <w:tab w:val="clear" w:pos="1225"/>
        </w:tabs>
        <w:spacing w:before="120" w:after="120"/>
        <w:ind w:left="720" w:firstLine="0"/>
        <w:rPr>
          <w:rFonts w:ascii="Arial" w:hAnsi="Arial"/>
        </w:rPr>
      </w:pPr>
      <w:r>
        <w:rPr>
          <w:rFonts w:ascii="Arial" w:hAnsi="Arial"/>
        </w:rPr>
        <w:t>Účast státního rozpočtu a strukturálních fondů na financování projektu je limitní-maximální.</w:t>
      </w:r>
    </w:p>
    <w:p w:rsidR="00DD2968" w:rsidRDefault="00DC67EB">
      <w:pPr>
        <w:pStyle w:val="Zkladntext"/>
        <w:numPr>
          <w:ilvl w:val="1"/>
          <w:numId w:val="1"/>
        </w:numPr>
        <w:tabs>
          <w:tab w:val="clear" w:pos="1225"/>
        </w:tabs>
        <w:spacing w:before="120" w:after="120"/>
        <w:ind w:left="720" w:firstLine="0"/>
        <w:rPr>
          <w:rFonts w:ascii="Arial" w:hAnsi="Arial"/>
        </w:rPr>
      </w:pPr>
      <w:r>
        <w:rPr>
          <w:rFonts w:ascii="Arial" w:hAnsi="Arial"/>
        </w:rPr>
        <w:t xml:space="preserve">Veškerý pořizovaný majetek bude </w:t>
      </w:r>
      <w:r w:rsidR="00DD2968">
        <w:rPr>
          <w:rFonts w:ascii="Arial" w:hAnsi="Arial"/>
        </w:rPr>
        <w:t>uveden včetně technické specifikace a ocenění.</w:t>
      </w:r>
    </w:p>
    <w:p w:rsidR="00DD2968" w:rsidRDefault="00DD2968">
      <w:pPr>
        <w:pStyle w:val="Zkladntext"/>
        <w:numPr>
          <w:ilvl w:val="1"/>
          <w:numId w:val="1"/>
        </w:numPr>
        <w:tabs>
          <w:tab w:val="clear" w:pos="1225"/>
        </w:tabs>
        <w:spacing w:before="120" w:after="120"/>
        <w:ind w:left="720" w:firstLine="0"/>
        <w:rPr>
          <w:rFonts w:ascii="Arial" w:hAnsi="Arial"/>
        </w:rPr>
      </w:pPr>
      <w:r>
        <w:rPr>
          <w:rFonts w:ascii="Arial" w:hAnsi="Arial"/>
        </w:rPr>
        <w:t xml:space="preserve">Za zatřídění jednotlivých položek na příslušné řádky formulářů </w:t>
      </w:r>
      <w:r w:rsidR="00EE107D">
        <w:rPr>
          <w:rFonts w:ascii="Arial" w:hAnsi="Arial"/>
        </w:rPr>
        <w:t xml:space="preserve">EDS </w:t>
      </w:r>
      <w:r>
        <w:rPr>
          <w:rFonts w:ascii="Arial" w:hAnsi="Arial"/>
        </w:rPr>
        <w:t>odpovídá účastník programu</w:t>
      </w:r>
      <w:r w:rsidR="00E915E0">
        <w:rPr>
          <w:rFonts w:ascii="Arial" w:hAnsi="Arial"/>
        </w:rPr>
        <w:t>/</w:t>
      </w:r>
      <w:r w:rsidR="00EE107D">
        <w:rPr>
          <w:rFonts w:ascii="Arial" w:hAnsi="Arial"/>
        </w:rPr>
        <w:t>příjemce</w:t>
      </w:r>
      <w:r>
        <w:rPr>
          <w:rFonts w:ascii="Arial" w:hAnsi="Arial"/>
        </w:rPr>
        <w:t>.</w:t>
      </w:r>
    </w:p>
    <w:p w:rsidR="000E1D9F" w:rsidRPr="000E1D9F" w:rsidRDefault="00DD2968" w:rsidP="000E1D9F">
      <w:pPr>
        <w:pStyle w:val="Zkladntext"/>
        <w:numPr>
          <w:ilvl w:val="1"/>
          <w:numId w:val="1"/>
        </w:numPr>
        <w:tabs>
          <w:tab w:val="clear" w:pos="1225"/>
        </w:tabs>
        <w:spacing w:before="120" w:after="120"/>
        <w:ind w:left="720" w:firstLine="0"/>
        <w:rPr>
          <w:rFonts w:ascii="Arial" w:hAnsi="Arial"/>
          <w:bCs/>
        </w:rPr>
      </w:pPr>
      <w:r>
        <w:rPr>
          <w:rFonts w:ascii="Arial" w:hAnsi="Arial"/>
        </w:rPr>
        <w:t xml:space="preserve">Ukončením </w:t>
      </w:r>
      <w:r w:rsidR="00EE107D">
        <w:rPr>
          <w:rFonts w:ascii="Arial" w:hAnsi="Arial"/>
        </w:rPr>
        <w:t>R</w:t>
      </w:r>
      <w:r>
        <w:rPr>
          <w:rFonts w:ascii="Arial" w:hAnsi="Arial"/>
        </w:rPr>
        <w:t xml:space="preserve">ealizace </w:t>
      </w:r>
      <w:r w:rsidR="000E1D9F" w:rsidRPr="000E1D9F">
        <w:rPr>
          <w:rFonts w:ascii="Arial" w:hAnsi="Arial"/>
          <w:bCs/>
        </w:rPr>
        <w:t>akce (projektu) se rozumí termín, ve kterém je možné v souladu se zákonem č.183/2006 Sb., o územním plánování a stavebním řádu (stavební zákon), ve znění pozdějších předpisů, stavbu užívat a/nebo dojde k vystavení předávacího protokolu po předání všech dodávek vnitřního vybavení, strojů, přístrojů a zařízení.</w:t>
      </w:r>
    </w:p>
    <w:p w:rsidR="000E1D9F" w:rsidRDefault="000E1D9F" w:rsidP="000E1D9F">
      <w:pPr>
        <w:pStyle w:val="Zkladntext"/>
        <w:numPr>
          <w:ilvl w:val="1"/>
          <w:numId w:val="1"/>
        </w:numPr>
        <w:tabs>
          <w:tab w:val="clear" w:pos="1225"/>
          <w:tab w:val="num" w:pos="709"/>
        </w:tabs>
        <w:spacing w:before="120" w:after="120"/>
        <w:ind w:left="709" w:firstLine="0"/>
        <w:rPr>
          <w:rFonts w:ascii="Arial" w:hAnsi="Arial"/>
        </w:rPr>
      </w:pPr>
      <w:r>
        <w:rPr>
          <w:rFonts w:ascii="Arial" w:hAnsi="Arial"/>
        </w:rPr>
        <w:t xml:space="preserve">Ukončením </w:t>
      </w:r>
      <w:r w:rsidRPr="000E1D9F">
        <w:rPr>
          <w:rFonts w:ascii="Arial" w:hAnsi="Arial"/>
        </w:rPr>
        <w:t xml:space="preserve">Financování akce se rozumí datum, do kterého lze provést úhrady finančních prostředků v rámci projektu. Po tomto termínu nelze provádět žádné další úhrady a současně musí být ukončeno i financování </w:t>
      </w:r>
      <w:r w:rsidR="00411781">
        <w:rPr>
          <w:rFonts w:ascii="Arial" w:hAnsi="Arial"/>
        </w:rPr>
        <w:t xml:space="preserve">       </w:t>
      </w:r>
      <w:r w:rsidRPr="000E1D9F">
        <w:rPr>
          <w:rFonts w:ascii="Arial" w:hAnsi="Arial"/>
        </w:rPr>
        <w:t>z ostatních zdrojů.</w:t>
      </w:r>
    </w:p>
    <w:p w:rsidR="000E1D9F" w:rsidRPr="000E1D9F" w:rsidRDefault="000E1D9F" w:rsidP="000E1D9F">
      <w:pPr>
        <w:pStyle w:val="Zkladntext"/>
        <w:spacing w:after="120"/>
        <w:ind w:left="709"/>
        <w:rPr>
          <w:rFonts w:ascii="Arial" w:hAnsi="Arial"/>
        </w:rPr>
      </w:pPr>
      <w:r w:rsidRPr="000E1D9F">
        <w:rPr>
          <w:rFonts w:ascii="Arial" w:hAnsi="Arial"/>
        </w:rPr>
        <w:t>Ukončení Financování akce musí předcházet:</w:t>
      </w:r>
    </w:p>
    <w:p w:rsidR="000E1D9F" w:rsidRPr="000E1D9F" w:rsidRDefault="000E1D9F" w:rsidP="000E1D9F">
      <w:pPr>
        <w:pStyle w:val="Zkladntext"/>
        <w:spacing w:after="120"/>
        <w:ind w:left="709"/>
        <w:rPr>
          <w:rFonts w:ascii="Arial" w:hAnsi="Arial"/>
        </w:rPr>
      </w:pPr>
      <w:r w:rsidRPr="000E1D9F">
        <w:rPr>
          <w:rFonts w:ascii="Arial" w:hAnsi="Arial"/>
        </w:rPr>
        <w:t>-</w:t>
      </w:r>
      <w:r w:rsidRPr="000E1D9F">
        <w:rPr>
          <w:rFonts w:ascii="Arial" w:hAnsi="Arial"/>
        </w:rPr>
        <w:tab/>
        <w:t xml:space="preserve">u plátců daně z přidané hodnoty v režimu přenesené daňové povinnosti datum provedení úhrady posledního závazku, a to včetně úhrady závazků </w:t>
      </w:r>
      <w:r w:rsidR="00411781">
        <w:rPr>
          <w:rFonts w:ascii="Arial" w:hAnsi="Arial"/>
        </w:rPr>
        <w:t xml:space="preserve">      </w:t>
      </w:r>
      <w:r w:rsidRPr="000E1D9F">
        <w:rPr>
          <w:rFonts w:ascii="Arial" w:hAnsi="Arial"/>
        </w:rPr>
        <w:t>z pracovně právních vztahů a vypořádání DPH podle daňové povinnosti,</w:t>
      </w:r>
    </w:p>
    <w:p w:rsidR="000E1D9F" w:rsidRDefault="000E1D9F" w:rsidP="000E1D9F">
      <w:pPr>
        <w:pStyle w:val="Zkladntext"/>
        <w:spacing w:before="120" w:after="120"/>
        <w:ind w:left="709"/>
        <w:rPr>
          <w:rFonts w:ascii="Arial" w:hAnsi="Arial"/>
        </w:rPr>
      </w:pPr>
      <w:r w:rsidRPr="000E1D9F">
        <w:rPr>
          <w:rFonts w:ascii="Arial" w:hAnsi="Arial"/>
        </w:rPr>
        <w:t>-</w:t>
      </w:r>
      <w:r w:rsidRPr="000E1D9F">
        <w:rPr>
          <w:rFonts w:ascii="Arial" w:hAnsi="Arial"/>
        </w:rPr>
        <w:tab/>
        <w:t>u plátců daně z přidané hodnoty, u kterých není aplikován režim přenesené daňové povinnosti a u neplátců daně z přidané hodnoty datum provedení úhrady posledního závazku.</w:t>
      </w:r>
    </w:p>
    <w:p w:rsidR="00DD2968" w:rsidRDefault="000E1D9F" w:rsidP="000E1D9F">
      <w:pPr>
        <w:pStyle w:val="Zkladntext"/>
        <w:numPr>
          <w:ilvl w:val="1"/>
          <w:numId w:val="1"/>
        </w:numPr>
        <w:tabs>
          <w:tab w:val="clear" w:pos="1225"/>
          <w:tab w:val="num" w:pos="709"/>
        </w:tabs>
        <w:spacing w:before="120" w:after="120"/>
        <w:ind w:left="709" w:firstLine="0"/>
        <w:rPr>
          <w:rFonts w:ascii="Arial" w:hAnsi="Arial"/>
        </w:rPr>
      </w:pPr>
      <w:r>
        <w:rPr>
          <w:rFonts w:ascii="Arial" w:hAnsi="Arial"/>
        </w:rPr>
        <w:t xml:space="preserve">Termínem </w:t>
      </w:r>
      <w:r w:rsidRPr="000E1D9F">
        <w:rPr>
          <w:rFonts w:ascii="Arial" w:hAnsi="Arial"/>
        </w:rPr>
        <w:t xml:space="preserve">Předložení dokumentace k závěrečnému vyhodnocení akce (projektu) se rozumí datum, do něhož lze nejpozději předat dokumenty </w:t>
      </w:r>
      <w:r w:rsidR="00411781">
        <w:rPr>
          <w:rFonts w:ascii="Arial" w:hAnsi="Arial"/>
        </w:rPr>
        <w:t xml:space="preserve">           </w:t>
      </w:r>
      <w:r w:rsidRPr="000E1D9F">
        <w:rPr>
          <w:rFonts w:ascii="Arial" w:hAnsi="Arial"/>
        </w:rPr>
        <w:t>k Závěrečnému vyhodnocení akce (projektu) na místně příslušnou pobočku CRR</w:t>
      </w:r>
      <w:r>
        <w:rPr>
          <w:rFonts w:ascii="Arial" w:hAnsi="Arial"/>
        </w:rPr>
        <w:t xml:space="preserve">. </w:t>
      </w:r>
    </w:p>
    <w:p w:rsidR="00DD2968" w:rsidRDefault="00DD2968">
      <w:pPr>
        <w:pStyle w:val="Zkladntext"/>
        <w:numPr>
          <w:ilvl w:val="1"/>
          <w:numId w:val="1"/>
        </w:numPr>
        <w:tabs>
          <w:tab w:val="clear" w:pos="1225"/>
        </w:tabs>
        <w:spacing w:before="120" w:after="120"/>
        <w:ind w:left="720" w:firstLine="0"/>
        <w:rPr>
          <w:rFonts w:ascii="Arial" w:hAnsi="Arial"/>
        </w:rPr>
      </w:pPr>
      <w:r>
        <w:rPr>
          <w:rFonts w:ascii="Arial" w:hAnsi="Arial"/>
        </w:rPr>
        <w:t>V případě, že v průběhu výběrového řízení projektu dojde k celkovému snížení finančních potřeb na realizaci projektu, musí být toto snížení provedeno ve prospěch státních prostředků i ostatních zdrojů tak, aby byl dodržen poměr těchto zdrojů stanovený v</w:t>
      </w:r>
      <w:r w:rsidR="007A26D5">
        <w:rPr>
          <w:rFonts w:ascii="Arial" w:hAnsi="Arial"/>
        </w:rPr>
        <w:t> </w:t>
      </w:r>
      <w:r>
        <w:rPr>
          <w:rFonts w:ascii="Arial" w:hAnsi="Arial"/>
        </w:rPr>
        <w:t>registra</w:t>
      </w:r>
      <w:r w:rsidR="007A26D5">
        <w:rPr>
          <w:rFonts w:ascii="Arial" w:hAnsi="Arial"/>
        </w:rPr>
        <w:t xml:space="preserve">ci </w:t>
      </w:r>
      <w:r>
        <w:rPr>
          <w:rFonts w:ascii="Arial" w:hAnsi="Arial"/>
        </w:rPr>
        <w:t>akce</w:t>
      </w:r>
      <w:r w:rsidR="007A26D5">
        <w:rPr>
          <w:rFonts w:ascii="Arial" w:hAnsi="Arial"/>
        </w:rPr>
        <w:t xml:space="preserve"> (projektu)</w:t>
      </w:r>
      <w:r>
        <w:rPr>
          <w:rFonts w:ascii="Arial" w:hAnsi="Arial"/>
        </w:rPr>
        <w:t>.</w:t>
      </w:r>
    </w:p>
    <w:p w:rsidR="00DD2968" w:rsidRDefault="00DD2968">
      <w:pPr>
        <w:pStyle w:val="Zkladntext"/>
        <w:numPr>
          <w:ilvl w:val="1"/>
          <w:numId w:val="1"/>
        </w:numPr>
        <w:tabs>
          <w:tab w:val="clear" w:pos="1225"/>
        </w:tabs>
        <w:spacing w:before="120" w:after="120"/>
        <w:ind w:left="720" w:firstLine="0"/>
        <w:rPr>
          <w:rFonts w:ascii="Arial" w:hAnsi="Arial"/>
        </w:rPr>
      </w:pPr>
      <w:r>
        <w:rPr>
          <w:rFonts w:ascii="Arial" w:hAnsi="Arial"/>
        </w:rPr>
        <w:t xml:space="preserve">V případě, že cena díla stanovená na základě ocenění výkazu výměr dle platného ceníku překročí předpokládané náklady stavební části stavby </w:t>
      </w:r>
      <w:r>
        <w:rPr>
          <w:rFonts w:ascii="Arial" w:hAnsi="Arial"/>
        </w:rPr>
        <w:lastRenderedPageBreak/>
        <w:t>uvedené v registra</w:t>
      </w:r>
      <w:r w:rsidR="007A26D5">
        <w:rPr>
          <w:rFonts w:ascii="Arial" w:hAnsi="Arial"/>
        </w:rPr>
        <w:t xml:space="preserve">ci </w:t>
      </w:r>
      <w:r>
        <w:rPr>
          <w:rFonts w:ascii="Arial" w:hAnsi="Arial"/>
        </w:rPr>
        <w:t>akce</w:t>
      </w:r>
      <w:r w:rsidR="007A26D5">
        <w:rPr>
          <w:rFonts w:ascii="Arial" w:hAnsi="Arial"/>
        </w:rPr>
        <w:t xml:space="preserve"> (projektu)</w:t>
      </w:r>
      <w:r>
        <w:rPr>
          <w:rFonts w:ascii="Arial" w:hAnsi="Arial"/>
        </w:rPr>
        <w:t>, nesmí účastník programu</w:t>
      </w:r>
      <w:r w:rsidR="006C4305">
        <w:rPr>
          <w:rFonts w:ascii="Arial" w:hAnsi="Arial"/>
        </w:rPr>
        <w:t>/</w:t>
      </w:r>
      <w:r w:rsidR="007A26D5">
        <w:rPr>
          <w:rFonts w:ascii="Arial" w:hAnsi="Arial"/>
        </w:rPr>
        <w:t xml:space="preserve">příjemce </w:t>
      </w:r>
      <w:r>
        <w:rPr>
          <w:rFonts w:ascii="Arial" w:hAnsi="Arial"/>
        </w:rPr>
        <w:t>vypsat výběrové řízení bez předchozího písemného souhlasu správce programu</w:t>
      </w:r>
      <w:r w:rsidR="006C4305">
        <w:rPr>
          <w:rFonts w:ascii="Arial" w:hAnsi="Arial"/>
        </w:rPr>
        <w:t>/poskytovatel dotace</w:t>
      </w:r>
      <w:r>
        <w:rPr>
          <w:rFonts w:ascii="Arial" w:hAnsi="Arial"/>
        </w:rPr>
        <w:t>.</w:t>
      </w:r>
    </w:p>
    <w:p w:rsidR="00DD2968" w:rsidRDefault="00DD2968">
      <w:pPr>
        <w:pStyle w:val="Zkladntext"/>
        <w:rPr>
          <w:rFonts w:ascii="Arial" w:hAnsi="Arial"/>
        </w:rPr>
      </w:pPr>
    </w:p>
    <w:p w:rsidR="00DD2968" w:rsidRDefault="00DD2968" w:rsidP="008769B2">
      <w:pPr>
        <w:pStyle w:val="Nadpis1"/>
        <w:numPr>
          <w:ilvl w:val="0"/>
          <w:numId w:val="1"/>
        </w:numPr>
        <w:spacing w:before="120" w:after="120"/>
        <w:ind w:left="720" w:hanging="720"/>
        <w:rPr>
          <w:rFonts w:cs="Times New Roman"/>
        </w:rPr>
      </w:pPr>
      <w:r>
        <w:rPr>
          <w:rFonts w:cs="Times New Roman"/>
        </w:rPr>
        <w:t>Podmínky čerpání finančních prostředků ze státního rozpočtu</w:t>
      </w:r>
    </w:p>
    <w:p w:rsidR="00DD2968" w:rsidRDefault="00DD2968">
      <w:pPr>
        <w:pStyle w:val="Zkladntext"/>
        <w:numPr>
          <w:ilvl w:val="1"/>
          <w:numId w:val="8"/>
        </w:numPr>
        <w:tabs>
          <w:tab w:val="clear" w:pos="1225"/>
          <w:tab w:val="num" w:pos="709"/>
        </w:tabs>
        <w:spacing w:before="120" w:after="120"/>
        <w:ind w:left="709" w:firstLine="0"/>
        <w:rPr>
          <w:rFonts w:ascii="Arial" w:hAnsi="Arial"/>
        </w:rPr>
      </w:pPr>
      <w:r>
        <w:rPr>
          <w:rFonts w:ascii="Arial" w:hAnsi="Arial"/>
        </w:rPr>
        <w:t>Čerpání výdajů státního rozpočtu je zabezpečeno u UniCredit Bank Czech republic, a.s. Čerpání výdajů státního rozpočtu na financování projektu bude povoleno do výše stanovené v pokynu k nastavení rozpočtového limitu vystaveného správcem rozpočtu teprve na základě Rozhodnutí o poskytnutí dotace. Jednotlivé pokyny k nastavení rozpočtového limitu vystavuje správce programu</w:t>
      </w:r>
      <w:r w:rsidR="00FE03D0">
        <w:rPr>
          <w:rFonts w:ascii="Arial" w:hAnsi="Arial"/>
        </w:rPr>
        <w:t>/poskytovatel dotace</w:t>
      </w:r>
      <w:r>
        <w:rPr>
          <w:rFonts w:ascii="Arial" w:hAnsi="Arial"/>
        </w:rPr>
        <w:t xml:space="preserve"> ve výši odpovídající dotaci ze SR a SF na daný kalendářní rok nebo etapu realizace projektu. Před vystavením dalšího pokynu k nastavení rozpočtového limitu musí účastník</w:t>
      </w:r>
      <w:r w:rsidR="00FE03D0">
        <w:rPr>
          <w:rFonts w:ascii="Arial" w:hAnsi="Arial"/>
        </w:rPr>
        <w:t>/</w:t>
      </w:r>
      <w:r w:rsidR="007A26D5">
        <w:rPr>
          <w:rFonts w:ascii="Arial" w:hAnsi="Arial"/>
        </w:rPr>
        <w:t xml:space="preserve">příjemce </w:t>
      </w:r>
      <w:r>
        <w:rPr>
          <w:rFonts w:ascii="Arial" w:hAnsi="Arial"/>
        </w:rPr>
        <w:t>správci programu</w:t>
      </w:r>
      <w:r w:rsidR="00FE03D0">
        <w:rPr>
          <w:rFonts w:ascii="Arial" w:hAnsi="Arial"/>
        </w:rPr>
        <w:t>/poskytovateli dotace</w:t>
      </w:r>
      <w:r>
        <w:rPr>
          <w:rFonts w:ascii="Arial" w:hAnsi="Arial"/>
        </w:rPr>
        <w:t xml:space="preserve"> předložit vyúčtování poskytnutých veřejných finančních prostředků způsobem, který bude stanoven v </w:t>
      </w:r>
      <w:r w:rsidR="006C4305">
        <w:rPr>
          <w:rFonts w:ascii="Arial" w:hAnsi="Arial"/>
        </w:rPr>
        <w:t>P</w:t>
      </w:r>
      <w:r>
        <w:rPr>
          <w:rFonts w:ascii="Arial" w:hAnsi="Arial"/>
        </w:rPr>
        <w:t xml:space="preserve">odmínkách Rozhodnutí o poskytnutí dotace. </w:t>
      </w:r>
    </w:p>
    <w:p w:rsidR="00DD2968" w:rsidRDefault="00DD2968">
      <w:pPr>
        <w:pStyle w:val="Zkladntext"/>
        <w:numPr>
          <w:ilvl w:val="1"/>
          <w:numId w:val="8"/>
        </w:numPr>
        <w:tabs>
          <w:tab w:val="clear" w:pos="1225"/>
          <w:tab w:val="num" w:pos="709"/>
        </w:tabs>
        <w:spacing w:before="120" w:after="120"/>
        <w:ind w:left="709" w:firstLine="0"/>
        <w:rPr>
          <w:rFonts w:ascii="Arial" w:hAnsi="Arial"/>
        </w:rPr>
      </w:pPr>
      <w:r>
        <w:rPr>
          <w:rFonts w:ascii="Arial" w:hAnsi="Arial"/>
        </w:rPr>
        <w:t>Účastník programu</w:t>
      </w:r>
      <w:r w:rsidR="00FE03D0">
        <w:rPr>
          <w:rFonts w:ascii="Arial" w:hAnsi="Arial"/>
        </w:rPr>
        <w:t>/</w:t>
      </w:r>
      <w:r w:rsidR="007A26D5">
        <w:rPr>
          <w:rFonts w:ascii="Arial" w:hAnsi="Arial"/>
        </w:rPr>
        <w:t xml:space="preserve">příjemce </w:t>
      </w:r>
      <w:r>
        <w:rPr>
          <w:rFonts w:ascii="Arial" w:hAnsi="Arial"/>
        </w:rPr>
        <w:t xml:space="preserve">nesmí hradit daň z přidané hodnoty </w:t>
      </w:r>
      <w:r w:rsidRPr="007A26D5">
        <w:rPr>
          <w:rFonts w:ascii="Arial" w:hAnsi="Arial"/>
        </w:rPr>
        <w:t>z</w:t>
      </w:r>
      <w:r w:rsidR="00944368" w:rsidRPr="007A26D5">
        <w:rPr>
          <w:rFonts w:ascii="Arial" w:hAnsi="Arial"/>
        </w:rPr>
        <w:t> poskytnuté dotace</w:t>
      </w:r>
      <w:r w:rsidR="00944368">
        <w:rPr>
          <w:rFonts w:ascii="Arial" w:hAnsi="Arial"/>
        </w:rPr>
        <w:t xml:space="preserve"> </w:t>
      </w:r>
      <w:r>
        <w:rPr>
          <w:rFonts w:ascii="Arial" w:hAnsi="Arial"/>
        </w:rPr>
        <w:t>v případě, že může uplatnit odpočet daně z přidané hodnoty na vstupu. V informačním systému pak uvádí finanční potřeby bez daně z přidané hodnoty.</w:t>
      </w:r>
    </w:p>
    <w:p w:rsidR="00DD2968" w:rsidRDefault="00DD2968">
      <w:pPr>
        <w:pStyle w:val="Zkladntext"/>
        <w:numPr>
          <w:ilvl w:val="1"/>
          <w:numId w:val="8"/>
        </w:numPr>
        <w:tabs>
          <w:tab w:val="clear" w:pos="1225"/>
          <w:tab w:val="num" w:pos="709"/>
        </w:tabs>
        <w:spacing w:before="120" w:after="120"/>
        <w:ind w:left="709" w:firstLine="0"/>
        <w:rPr>
          <w:rFonts w:ascii="Arial" w:hAnsi="Arial"/>
        </w:rPr>
      </w:pPr>
      <w:r>
        <w:rPr>
          <w:rFonts w:ascii="Arial" w:hAnsi="Arial"/>
        </w:rPr>
        <w:t>Poskytování záloh na práce a dodávky financované ze státního rozpočtu se nepovoluje.</w:t>
      </w:r>
    </w:p>
    <w:p w:rsidR="00DD2968" w:rsidRDefault="00DD2968">
      <w:pPr>
        <w:pStyle w:val="Zkladntext"/>
        <w:numPr>
          <w:ilvl w:val="1"/>
          <w:numId w:val="8"/>
        </w:numPr>
        <w:tabs>
          <w:tab w:val="clear" w:pos="1225"/>
          <w:tab w:val="num" w:pos="709"/>
        </w:tabs>
        <w:spacing w:before="120" w:after="120"/>
        <w:ind w:left="709" w:firstLine="0"/>
        <w:rPr>
          <w:rFonts w:ascii="Arial" w:hAnsi="Arial"/>
        </w:rPr>
      </w:pPr>
      <w:r>
        <w:rPr>
          <w:rFonts w:ascii="Arial" w:hAnsi="Arial"/>
        </w:rPr>
        <w:t>Účastník programu</w:t>
      </w:r>
      <w:r w:rsidR="00FE03D0">
        <w:rPr>
          <w:rFonts w:ascii="Arial" w:hAnsi="Arial"/>
        </w:rPr>
        <w:t>/</w:t>
      </w:r>
      <w:r w:rsidR="007A26D5">
        <w:rPr>
          <w:rFonts w:ascii="Arial" w:hAnsi="Arial"/>
        </w:rPr>
        <w:t xml:space="preserve">příjemce </w:t>
      </w:r>
      <w:r>
        <w:rPr>
          <w:rFonts w:ascii="Arial" w:hAnsi="Arial"/>
        </w:rPr>
        <w:t>může použít na financování projektu úvěr pouze na základě předchozího písemného souhlasu správce programu</w:t>
      </w:r>
      <w:r w:rsidR="00FE03D0">
        <w:rPr>
          <w:rFonts w:ascii="Arial" w:hAnsi="Arial"/>
        </w:rPr>
        <w:t>/poskytovatele dotace</w:t>
      </w:r>
      <w:r>
        <w:rPr>
          <w:rFonts w:ascii="Arial" w:hAnsi="Arial"/>
        </w:rPr>
        <w:t>.</w:t>
      </w:r>
    </w:p>
    <w:p w:rsidR="00DD2968" w:rsidRDefault="00DD2968">
      <w:pPr>
        <w:pStyle w:val="Zkladntext"/>
        <w:rPr>
          <w:rFonts w:ascii="Arial" w:hAnsi="Arial"/>
        </w:rPr>
      </w:pPr>
    </w:p>
    <w:p w:rsidR="00DD2968" w:rsidRDefault="00DD2968">
      <w:pPr>
        <w:pStyle w:val="Zkladntext"/>
        <w:numPr>
          <w:ilvl w:val="0"/>
          <w:numId w:val="3"/>
        </w:numPr>
        <w:tabs>
          <w:tab w:val="left" w:pos="1440"/>
        </w:tabs>
        <w:spacing w:before="120" w:after="120"/>
        <w:ind w:left="720" w:hanging="720"/>
        <w:rPr>
          <w:rFonts w:ascii="Arial" w:hAnsi="Arial"/>
          <w:b/>
          <w:bCs/>
          <w:sz w:val="32"/>
        </w:rPr>
      </w:pPr>
      <w:r>
        <w:rPr>
          <w:rFonts w:ascii="Arial" w:hAnsi="Arial"/>
          <w:b/>
          <w:bCs/>
          <w:sz w:val="32"/>
        </w:rPr>
        <w:t xml:space="preserve">Dokumenty požadované pro vydání </w:t>
      </w:r>
      <w:r w:rsidR="00795A4C">
        <w:rPr>
          <w:rFonts w:ascii="Arial" w:hAnsi="Arial"/>
          <w:b/>
          <w:bCs/>
          <w:sz w:val="32"/>
        </w:rPr>
        <w:t>R</w:t>
      </w:r>
      <w:r>
        <w:rPr>
          <w:rFonts w:ascii="Arial" w:hAnsi="Arial"/>
          <w:b/>
          <w:bCs/>
          <w:sz w:val="32"/>
        </w:rPr>
        <w:t xml:space="preserve">ozhodnutí </w:t>
      </w:r>
      <w:r w:rsidR="00795A4C">
        <w:rPr>
          <w:rFonts w:ascii="Arial" w:hAnsi="Arial"/>
          <w:b/>
          <w:bCs/>
          <w:sz w:val="32"/>
        </w:rPr>
        <w:t xml:space="preserve">            </w:t>
      </w:r>
      <w:r>
        <w:rPr>
          <w:rFonts w:ascii="Arial" w:hAnsi="Arial"/>
          <w:b/>
          <w:bCs/>
          <w:sz w:val="32"/>
        </w:rPr>
        <w:t>o poskytnutí dotace</w:t>
      </w:r>
    </w:p>
    <w:p w:rsidR="00AC1E8C" w:rsidRDefault="00AC1E8C" w:rsidP="008769B2">
      <w:pPr>
        <w:pStyle w:val="Zkladntext"/>
        <w:numPr>
          <w:ilvl w:val="1"/>
          <w:numId w:val="3"/>
        </w:numPr>
        <w:tabs>
          <w:tab w:val="clear" w:pos="1225"/>
          <w:tab w:val="num" w:pos="720"/>
        </w:tabs>
        <w:spacing w:before="120" w:after="120"/>
        <w:ind w:left="720" w:firstLine="0"/>
        <w:rPr>
          <w:rFonts w:ascii="Arial" w:hAnsi="Arial"/>
        </w:rPr>
      </w:pPr>
      <w:r>
        <w:rPr>
          <w:rFonts w:ascii="Arial" w:hAnsi="Arial"/>
        </w:rPr>
        <w:t>Účastník programu</w:t>
      </w:r>
      <w:r w:rsidR="00FE03D0">
        <w:rPr>
          <w:rFonts w:ascii="Arial" w:hAnsi="Arial"/>
        </w:rPr>
        <w:t>/</w:t>
      </w:r>
      <w:r w:rsidR="007A26D5">
        <w:rPr>
          <w:rFonts w:ascii="Arial" w:hAnsi="Arial"/>
        </w:rPr>
        <w:t xml:space="preserve">příjemce </w:t>
      </w:r>
      <w:r>
        <w:rPr>
          <w:rFonts w:ascii="Arial" w:hAnsi="Arial"/>
        </w:rPr>
        <w:t xml:space="preserve">dodává následující povinné přílohy předložené projektové žádosti </w:t>
      </w:r>
      <w:r>
        <w:rPr>
          <w:rFonts w:ascii="Arial" w:hAnsi="Arial"/>
          <w:i/>
          <w:iCs/>
        </w:rPr>
        <w:t xml:space="preserve">na místně příslušnou </w:t>
      </w:r>
      <w:r w:rsidRPr="007A26D5">
        <w:rPr>
          <w:rFonts w:ascii="Arial" w:hAnsi="Arial"/>
          <w:iCs/>
        </w:rPr>
        <w:t xml:space="preserve">pobočku </w:t>
      </w:r>
      <w:r w:rsidR="007A26D5" w:rsidRPr="007A26D5">
        <w:rPr>
          <w:rFonts w:ascii="Arial" w:hAnsi="Arial"/>
          <w:iCs/>
        </w:rPr>
        <w:t>C</w:t>
      </w:r>
      <w:r w:rsidR="007A26D5">
        <w:rPr>
          <w:rFonts w:ascii="Arial" w:hAnsi="Arial"/>
          <w:iCs/>
        </w:rPr>
        <w:t>entra pro regionální rozvoj</w:t>
      </w:r>
      <w:r w:rsidR="007A26D5">
        <w:rPr>
          <w:rFonts w:ascii="Arial" w:hAnsi="Arial"/>
          <w:i/>
          <w:iCs/>
        </w:rPr>
        <w:t xml:space="preserve"> </w:t>
      </w:r>
      <w:r>
        <w:rPr>
          <w:rFonts w:ascii="Arial" w:hAnsi="Arial"/>
          <w:i/>
          <w:iCs/>
        </w:rPr>
        <w:t>(</w:t>
      </w:r>
      <w:r w:rsidR="007A26D5" w:rsidRPr="007A26D5">
        <w:rPr>
          <w:rFonts w:ascii="Arial" w:hAnsi="Arial"/>
          <w:iCs/>
        </w:rPr>
        <w:t>dále jen CRR</w:t>
      </w:r>
      <w:r>
        <w:rPr>
          <w:rFonts w:ascii="Arial" w:hAnsi="Arial"/>
          <w:i/>
          <w:iCs/>
        </w:rPr>
        <w:t>)</w:t>
      </w:r>
      <w:r>
        <w:rPr>
          <w:rFonts w:ascii="Arial" w:hAnsi="Arial"/>
        </w:rPr>
        <w:t>. Přílohy musí být dodány 1 v elektronické a 1 v tištěné podobě. Pokud níže není uvedeno jinak, dodává účastník programu</w:t>
      </w:r>
      <w:r w:rsidR="00456056">
        <w:rPr>
          <w:rFonts w:ascii="Arial" w:hAnsi="Arial"/>
        </w:rPr>
        <w:t>/</w:t>
      </w:r>
      <w:r w:rsidR="007A26D5">
        <w:rPr>
          <w:rFonts w:ascii="Arial" w:hAnsi="Arial"/>
        </w:rPr>
        <w:t xml:space="preserve">příjemce </w:t>
      </w:r>
      <w:r>
        <w:rPr>
          <w:rFonts w:ascii="Arial" w:hAnsi="Arial"/>
        </w:rPr>
        <w:t xml:space="preserve">přílohy </w:t>
      </w:r>
      <w:r w:rsidR="00FE03D0">
        <w:rPr>
          <w:rFonts w:ascii="Arial" w:hAnsi="Arial"/>
        </w:rPr>
        <w:t>bezodkladně po jejich nabytí, nejpozději</w:t>
      </w:r>
      <w:r>
        <w:rPr>
          <w:rFonts w:ascii="Arial" w:hAnsi="Arial"/>
        </w:rPr>
        <w:t xml:space="preserve"> </w:t>
      </w:r>
      <w:r w:rsidR="000E0B6A">
        <w:rPr>
          <w:rFonts w:ascii="Arial" w:hAnsi="Arial"/>
        </w:rPr>
        <w:t>do 11 měsíců od vydání Registra</w:t>
      </w:r>
      <w:r w:rsidR="00274E54">
        <w:rPr>
          <w:rFonts w:ascii="Arial" w:hAnsi="Arial"/>
        </w:rPr>
        <w:t xml:space="preserve">ce </w:t>
      </w:r>
      <w:r w:rsidR="000E0B6A">
        <w:rPr>
          <w:rFonts w:ascii="Arial" w:hAnsi="Arial"/>
        </w:rPr>
        <w:t>akce</w:t>
      </w:r>
      <w:r w:rsidR="00274E54">
        <w:rPr>
          <w:rFonts w:ascii="Arial" w:hAnsi="Arial"/>
        </w:rPr>
        <w:t xml:space="preserve"> (projektu)</w:t>
      </w:r>
      <w:r>
        <w:rPr>
          <w:rFonts w:ascii="Arial" w:hAnsi="Arial"/>
        </w:rPr>
        <w:t>.</w:t>
      </w:r>
    </w:p>
    <w:p w:rsidR="00DD2968" w:rsidRDefault="00DD2968" w:rsidP="00AC1E8C">
      <w:pPr>
        <w:pStyle w:val="Zkladntext"/>
        <w:numPr>
          <w:ilvl w:val="1"/>
          <w:numId w:val="3"/>
        </w:numPr>
        <w:spacing w:before="120" w:after="120"/>
        <w:rPr>
          <w:rFonts w:ascii="Arial" w:hAnsi="Arial"/>
        </w:rPr>
      </w:pPr>
      <w:r>
        <w:rPr>
          <w:rFonts w:ascii="Arial" w:hAnsi="Arial"/>
        </w:rPr>
        <w:t>Dokumenty požadované pro posouzení zadání zakázky:</w:t>
      </w:r>
    </w:p>
    <w:p w:rsidR="00FB4EA6" w:rsidRPr="007A26D5" w:rsidRDefault="0014159C" w:rsidP="008769B2">
      <w:pPr>
        <w:pStyle w:val="Zkladntext"/>
        <w:numPr>
          <w:ilvl w:val="0"/>
          <w:numId w:val="2"/>
        </w:numPr>
        <w:tabs>
          <w:tab w:val="clear" w:pos="1069"/>
          <w:tab w:val="num" w:pos="960"/>
        </w:tabs>
        <w:spacing w:before="120" w:after="120"/>
        <w:ind w:left="960" w:hanging="251"/>
        <w:rPr>
          <w:rFonts w:ascii="Arial" w:hAnsi="Arial"/>
          <w:bCs/>
        </w:rPr>
      </w:pPr>
      <w:r w:rsidRPr="007A26D5">
        <w:rPr>
          <w:rFonts w:ascii="Arial" w:hAnsi="Arial"/>
          <w:bCs/>
        </w:rPr>
        <w:lastRenderedPageBreak/>
        <w:t>oznámení výběrového řízení nebo výzva k podání nabídek</w:t>
      </w:r>
      <w:r w:rsidR="007A26D5" w:rsidRPr="007A26D5">
        <w:rPr>
          <w:rFonts w:ascii="Arial" w:hAnsi="Arial"/>
          <w:bCs/>
        </w:rPr>
        <w:t xml:space="preserve">, </w:t>
      </w:r>
      <w:r w:rsidR="00FB4EA6" w:rsidRPr="007A26D5">
        <w:rPr>
          <w:rFonts w:ascii="Arial" w:hAnsi="Arial"/>
          <w:bCs/>
        </w:rPr>
        <w:t>zadávací dokumentace</w:t>
      </w:r>
      <w:r w:rsidR="007A26D5" w:rsidRPr="007A26D5">
        <w:rPr>
          <w:rFonts w:ascii="Arial" w:hAnsi="Arial"/>
          <w:bCs/>
        </w:rPr>
        <w:t xml:space="preserve"> je-li k dispozici,</w:t>
      </w:r>
    </w:p>
    <w:p w:rsidR="00FB4EA6" w:rsidRPr="0014159C" w:rsidRDefault="00FB4EA6" w:rsidP="008769B2">
      <w:pPr>
        <w:pStyle w:val="Zkladntext"/>
        <w:numPr>
          <w:ilvl w:val="0"/>
          <w:numId w:val="2"/>
        </w:numPr>
        <w:tabs>
          <w:tab w:val="num" w:pos="880"/>
        </w:tabs>
        <w:spacing w:before="120" w:after="120"/>
        <w:rPr>
          <w:rFonts w:ascii="Arial" w:hAnsi="Arial"/>
          <w:bCs/>
        </w:rPr>
      </w:pPr>
      <w:r>
        <w:rPr>
          <w:rFonts w:ascii="Arial" w:hAnsi="Arial"/>
          <w:bCs/>
        </w:rPr>
        <w:t>jmenování/rozhodnutí zadavatele o složení hodnotící komise</w:t>
      </w:r>
      <w:r w:rsidR="0014159C">
        <w:rPr>
          <w:rFonts w:ascii="Arial" w:hAnsi="Arial"/>
          <w:bCs/>
        </w:rPr>
        <w:t xml:space="preserve"> </w:t>
      </w:r>
      <w:r w:rsidR="0014159C" w:rsidRPr="007A26D5">
        <w:rPr>
          <w:rFonts w:ascii="Arial" w:hAnsi="Arial"/>
          <w:bCs/>
        </w:rPr>
        <w:t>nebo pověření osoby určené pro posouzení nabídek</w:t>
      </w:r>
      <w:r w:rsidRPr="007A26D5">
        <w:rPr>
          <w:rFonts w:ascii="Arial" w:hAnsi="Arial"/>
          <w:bCs/>
        </w:rPr>
        <w:t>,</w:t>
      </w:r>
    </w:p>
    <w:p w:rsidR="000E0B6A" w:rsidRDefault="000E0B6A" w:rsidP="008769B2">
      <w:pPr>
        <w:pStyle w:val="Zkladntext"/>
        <w:numPr>
          <w:ilvl w:val="0"/>
          <w:numId w:val="2"/>
        </w:numPr>
        <w:tabs>
          <w:tab w:val="num" w:pos="880"/>
        </w:tabs>
        <w:spacing w:before="120" w:after="120"/>
        <w:rPr>
          <w:rFonts w:ascii="Arial" w:hAnsi="Arial"/>
          <w:bCs/>
        </w:rPr>
      </w:pPr>
      <w:r>
        <w:rPr>
          <w:rFonts w:ascii="Arial" w:hAnsi="Arial"/>
          <w:bCs/>
        </w:rPr>
        <w:t>informace o výběrovém řízení,</w:t>
      </w:r>
    </w:p>
    <w:p w:rsidR="00FB4EA6" w:rsidRDefault="00FB4EA6" w:rsidP="00FB4EA6">
      <w:pPr>
        <w:pStyle w:val="Zkladntext"/>
        <w:numPr>
          <w:ilvl w:val="0"/>
          <w:numId w:val="2"/>
        </w:numPr>
        <w:tabs>
          <w:tab w:val="num" w:pos="880"/>
        </w:tabs>
        <w:spacing w:before="120" w:after="120"/>
        <w:rPr>
          <w:rFonts w:ascii="Arial" w:hAnsi="Arial"/>
          <w:bCs/>
        </w:rPr>
      </w:pPr>
      <w:r>
        <w:rPr>
          <w:rFonts w:ascii="Arial" w:hAnsi="Arial"/>
          <w:bCs/>
        </w:rPr>
        <w:t xml:space="preserve">pozvánky </w:t>
      </w:r>
      <w:r w:rsidR="0014159C" w:rsidRPr="007A26D5">
        <w:rPr>
          <w:rFonts w:ascii="Arial" w:hAnsi="Arial"/>
          <w:bCs/>
        </w:rPr>
        <w:t>n</w:t>
      </w:r>
      <w:r>
        <w:rPr>
          <w:rFonts w:ascii="Arial" w:hAnsi="Arial"/>
          <w:bCs/>
        </w:rPr>
        <w:t>a jednání hodnotící komise,</w:t>
      </w:r>
    </w:p>
    <w:p w:rsidR="00FB4EA6" w:rsidRDefault="00FB4EA6" w:rsidP="00FB4EA6">
      <w:pPr>
        <w:pStyle w:val="Zkladntext"/>
        <w:numPr>
          <w:ilvl w:val="0"/>
          <w:numId w:val="2"/>
        </w:numPr>
        <w:tabs>
          <w:tab w:val="num" w:pos="880"/>
        </w:tabs>
        <w:spacing w:before="120" w:after="120"/>
        <w:rPr>
          <w:rFonts w:ascii="Arial" w:hAnsi="Arial"/>
          <w:bCs/>
        </w:rPr>
      </w:pPr>
      <w:r>
        <w:rPr>
          <w:rFonts w:ascii="Arial" w:hAnsi="Arial"/>
          <w:bCs/>
        </w:rPr>
        <w:t>všechny obdržené nabídky,</w:t>
      </w:r>
    </w:p>
    <w:p w:rsidR="00FB4EA6" w:rsidRDefault="00FB4EA6" w:rsidP="00FB4EA6">
      <w:pPr>
        <w:pStyle w:val="Zkladntext"/>
        <w:numPr>
          <w:ilvl w:val="0"/>
          <w:numId w:val="2"/>
        </w:numPr>
        <w:tabs>
          <w:tab w:val="num" w:pos="880"/>
        </w:tabs>
        <w:spacing w:before="120" w:after="120"/>
        <w:rPr>
          <w:rFonts w:ascii="Arial" w:hAnsi="Arial"/>
          <w:bCs/>
        </w:rPr>
      </w:pPr>
      <w:r>
        <w:rPr>
          <w:rFonts w:ascii="Arial" w:hAnsi="Arial"/>
          <w:bCs/>
        </w:rPr>
        <w:t>zpráva o posouzení a hodnocení nabídek,</w:t>
      </w:r>
    </w:p>
    <w:p w:rsidR="00FB4EA6" w:rsidRDefault="00FB4EA6" w:rsidP="00FB4EA6">
      <w:pPr>
        <w:pStyle w:val="Zkladntext"/>
        <w:numPr>
          <w:ilvl w:val="0"/>
          <w:numId w:val="2"/>
        </w:numPr>
        <w:tabs>
          <w:tab w:val="num" w:pos="880"/>
        </w:tabs>
        <w:spacing w:before="120" w:after="120"/>
        <w:rPr>
          <w:rFonts w:ascii="Arial" w:hAnsi="Arial"/>
          <w:bCs/>
        </w:rPr>
      </w:pPr>
      <w:r>
        <w:rPr>
          <w:rFonts w:ascii="Arial" w:hAnsi="Arial"/>
          <w:bCs/>
        </w:rPr>
        <w:t xml:space="preserve"> doklad o předání Zprávy z jednání hodnotící komise zadavateli,</w:t>
      </w:r>
    </w:p>
    <w:p w:rsidR="00FB4EA6" w:rsidRDefault="00FB4EA6" w:rsidP="00B3614A">
      <w:pPr>
        <w:pStyle w:val="Zkladntext"/>
        <w:numPr>
          <w:ilvl w:val="0"/>
          <w:numId w:val="2"/>
        </w:numPr>
        <w:tabs>
          <w:tab w:val="clear" w:pos="1069"/>
          <w:tab w:val="num" w:pos="960"/>
        </w:tabs>
        <w:spacing w:before="120" w:after="120"/>
        <w:ind w:left="993" w:hanging="284"/>
        <w:rPr>
          <w:rFonts w:ascii="Arial" w:hAnsi="Arial"/>
          <w:bCs/>
        </w:rPr>
      </w:pPr>
      <w:r>
        <w:rPr>
          <w:rFonts w:ascii="Arial" w:hAnsi="Arial"/>
          <w:bCs/>
        </w:rPr>
        <w:t>rozhodnutí statutárních orgánů zadavatele o přidělení zakázky vybranému uchazeči,</w:t>
      </w:r>
    </w:p>
    <w:p w:rsidR="00FB4EA6" w:rsidRDefault="00FB4EA6" w:rsidP="00FB4EA6">
      <w:pPr>
        <w:pStyle w:val="Zkladntext"/>
        <w:numPr>
          <w:ilvl w:val="0"/>
          <w:numId w:val="2"/>
        </w:numPr>
        <w:tabs>
          <w:tab w:val="num" w:pos="880"/>
        </w:tabs>
        <w:spacing w:before="120" w:after="120"/>
        <w:rPr>
          <w:rFonts w:ascii="Arial" w:hAnsi="Arial"/>
          <w:bCs/>
        </w:rPr>
      </w:pPr>
      <w:r>
        <w:rPr>
          <w:rFonts w:ascii="Arial" w:hAnsi="Arial"/>
          <w:bCs/>
        </w:rPr>
        <w:t>dopisy zadavatele uchazečům,</w:t>
      </w:r>
    </w:p>
    <w:p w:rsidR="000E0B6A" w:rsidRDefault="00FB4EA6" w:rsidP="00FB4EA6">
      <w:pPr>
        <w:pStyle w:val="Zkladntext"/>
        <w:numPr>
          <w:ilvl w:val="0"/>
          <w:numId w:val="2"/>
        </w:numPr>
        <w:tabs>
          <w:tab w:val="num" w:pos="880"/>
        </w:tabs>
        <w:spacing w:before="120" w:after="120"/>
        <w:rPr>
          <w:rFonts w:ascii="Arial" w:hAnsi="Arial"/>
          <w:bCs/>
        </w:rPr>
      </w:pPr>
      <w:r>
        <w:rPr>
          <w:rFonts w:ascii="Arial" w:hAnsi="Arial"/>
          <w:bCs/>
        </w:rPr>
        <w:t>veškerá korespondence zadavatele k výběrovým řízením,</w:t>
      </w:r>
    </w:p>
    <w:p w:rsidR="00FB4EA6" w:rsidRDefault="000E0B6A" w:rsidP="008769B2">
      <w:pPr>
        <w:pStyle w:val="Zkladntext"/>
        <w:numPr>
          <w:ilvl w:val="0"/>
          <w:numId w:val="2"/>
        </w:numPr>
        <w:tabs>
          <w:tab w:val="num" w:pos="880"/>
        </w:tabs>
        <w:spacing w:before="120" w:after="120"/>
        <w:rPr>
          <w:rFonts w:ascii="Arial" w:hAnsi="Arial"/>
          <w:bCs/>
        </w:rPr>
      </w:pPr>
      <w:r>
        <w:rPr>
          <w:rFonts w:ascii="Arial" w:hAnsi="Arial"/>
          <w:bCs/>
        </w:rPr>
        <w:t>výsledek výběrového řízení,</w:t>
      </w:r>
      <w:r w:rsidR="00FB4EA6">
        <w:rPr>
          <w:rFonts w:ascii="Arial" w:hAnsi="Arial"/>
          <w:bCs/>
        </w:rPr>
        <w:t xml:space="preserve"> </w:t>
      </w:r>
    </w:p>
    <w:p w:rsidR="00DD2968" w:rsidRDefault="00B3614A" w:rsidP="00FB4EA6">
      <w:pPr>
        <w:pStyle w:val="Zkladntext"/>
        <w:numPr>
          <w:ilvl w:val="0"/>
          <w:numId w:val="2"/>
        </w:numPr>
        <w:tabs>
          <w:tab w:val="clear" w:pos="1069"/>
          <w:tab w:val="num" w:pos="851"/>
        </w:tabs>
        <w:spacing w:before="120" w:after="120"/>
        <w:ind w:left="851" w:hanging="142"/>
        <w:rPr>
          <w:rFonts w:ascii="Arial" w:hAnsi="Arial"/>
          <w:szCs w:val="20"/>
        </w:rPr>
      </w:pPr>
      <w:r>
        <w:rPr>
          <w:rFonts w:ascii="Arial" w:hAnsi="Arial"/>
          <w:bCs/>
        </w:rPr>
        <w:t>návrhy smlouvy či smlouva s vítězným uchazečem, je-li již uzavřena</w:t>
      </w:r>
      <w:r w:rsidR="00FB4EA6">
        <w:rPr>
          <w:rFonts w:ascii="Arial" w:hAnsi="Arial"/>
          <w:bCs/>
        </w:rPr>
        <w:t>.</w:t>
      </w:r>
    </w:p>
    <w:p w:rsidR="0014159C" w:rsidRDefault="00DD2968">
      <w:pPr>
        <w:pStyle w:val="Zkladntext"/>
        <w:spacing w:before="120" w:after="120"/>
        <w:ind w:left="708"/>
        <w:rPr>
          <w:rFonts w:ascii="Arial" w:hAnsi="Arial"/>
          <w:b/>
          <w:szCs w:val="20"/>
        </w:rPr>
      </w:pPr>
      <w:r>
        <w:rPr>
          <w:rFonts w:ascii="Arial" w:hAnsi="Arial"/>
          <w:b/>
          <w:szCs w:val="20"/>
        </w:rPr>
        <w:t xml:space="preserve">Podrobný výčet dokumentů kontrolovaných při kontrole výběrového řízení je </w:t>
      </w:r>
      <w:r w:rsidR="00363058">
        <w:rPr>
          <w:rFonts w:ascii="Arial" w:hAnsi="Arial"/>
          <w:b/>
          <w:szCs w:val="20"/>
        </w:rPr>
        <w:t xml:space="preserve">včetně dalších požadovaných postupů a povinných lhůt </w:t>
      </w:r>
      <w:r>
        <w:rPr>
          <w:rFonts w:ascii="Arial" w:hAnsi="Arial"/>
          <w:b/>
          <w:szCs w:val="20"/>
        </w:rPr>
        <w:t>uveden v Příručce pro žadatele a příjemce</w:t>
      </w:r>
      <w:r w:rsidR="00795FA4">
        <w:rPr>
          <w:rFonts w:ascii="Arial" w:hAnsi="Arial"/>
          <w:b/>
          <w:szCs w:val="20"/>
        </w:rPr>
        <w:t xml:space="preserve"> </w:t>
      </w:r>
      <w:r w:rsidR="00795FA4" w:rsidRPr="004A7BB7">
        <w:rPr>
          <w:rFonts w:ascii="Arial" w:hAnsi="Arial"/>
          <w:b/>
          <w:szCs w:val="20"/>
        </w:rPr>
        <w:t xml:space="preserve">a </w:t>
      </w:r>
      <w:r w:rsidR="004A7BB7" w:rsidRPr="008769B2">
        <w:rPr>
          <w:rFonts w:ascii="Arial" w:hAnsi="Arial"/>
          <w:b/>
          <w:szCs w:val="20"/>
        </w:rPr>
        <w:t xml:space="preserve">její </w:t>
      </w:r>
      <w:r w:rsidR="00795FA4" w:rsidRPr="004A7BB7">
        <w:rPr>
          <w:rFonts w:ascii="Arial" w:hAnsi="Arial"/>
          <w:b/>
          <w:szCs w:val="20"/>
        </w:rPr>
        <w:t>příloze</w:t>
      </w:r>
      <w:r w:rsidR="0014159C">
        <w:rPr>
          <w:rFonts w:ascii="Arial" w:hAnsi="Arial"/>
          <w:b/>
          <w:szCs w:val="20"/>
        </w:rPr>
        <w:t xml:space="preserve"> </w:t>
      </w:r>
      <w:r w:rsidR="00127CAA">
        <w:rPr>
          <w:rFonts w:ascii="Arial" w:hAnsi="Arial"/>
          <w:b/>
          <w:szCs w:val="20"/>
        </w:rPr>
        <w:t>č. 9 Metodika</w:t>
      </w:r>
      <w:r w:rsidR="004A7BB7">
        <w:rPr>
          <w:rFonts w:ascii="Arial" w:hAnsi="Arial"/>
          <w:b/>
          <w:szCs w:val="20"/>
        </w:rPr>
        <w:t xml:space="preserve"> zadávání zakázek Integrovaný operační program, oblasti intervence 3.1 a 3.3</w:t>
      </w:r>
      <w:r w:rsidR="008D197F">
        <w:rPr>
          <w:rFonts w:ascii="Arial" w:hAnsi="Arial"/>
          <w:b/>
          <w:szCs w:val="20"/>
        </w:rPr>
        <w:t>.</w:t>
      </w:r>
    </w:p>
    <w:p w:rsidR="00B3614A" w:rsidRDefault="0014159C" w:rsidP="00B3614A">
      <w:pPr>
        <w:pStyle w:val="Zkladntext"/>
        <w:spacing w:before="120" w:after="120"/>
        <w:ind w:left="720"/>
        <w:rPr>
          <w:rFonts w:ascii="Arial" w:hAnsi="Arial"/>
        </w:rPr>
      </w:pPr>
      <w:r w:rsidRPr="00B3614A">
        <w:rPr>
          <w:rFonts w:ascii="Arial" w:hAnsi="Arial"/>
          <w:bCs/>
        </w:rPr>
        <w:t xml:space="preserve">Tyto přílohy mohou být dodány v prosté </w:t>
      </w:r>
      <w:r w:rsidR="00127CAA" w:rsidRPr="00B3614A">
        <w:rPr>
          <w:rFonts w:ascii="Arial" w:hAnsi="Arial"/>
          <w:bCs/>
        </w:rPr>
        <w:t xml:space="preserve">kopii </w:t>
      </w:r>
      <w:r w:rsidR="00127CAA">
        <w:rPr>
          <w:rFonts w:ascii="Arial" w:hAnsi="Arial"/>
          <w:bCs/>
        </w:rPr>
        <w:t>a nemusí</w:t>
      </w:r>
      <w:r w:rsidRPr="00B3614A">
        <w:rPr>
          <w:rFonts w:ascii="Arial" w:hAnsi="Arial"/>
          <w:bCs/>
        </w:rPr>
        <w:t xml:space="preserve"> být v elektronické podobě (vyjma </w:t>
      </w:r>
      <w:r w:rsidR="00B3614A">
        <w:rPr>
          <w:rFonts w:ascii="Arial" w:hAnsi="Arial"/>
          <w:bCs/>
        </w:rPr>
        <w:t>formulářů informace o výběrovém řízení a výsledek výběrového řízení</w:t>
      </w:r>
      <w:r w:rsidR="00B3614A">
        <w:rPr>
          <w:rFonts w:ascii="Arial" w:hAnsi="Arial"/>
        </w:rPr>
        <w:t>).</w:t>
      </w:r>
    </w:p>
    <w:p w:rsidR="00DD2968" w:rsidRPr="003E401A" w:rsidRDefault="00DD2968" w:rsidP="008769B2">
      <w:pPr>
        <w:pStyle w:val="Zkladntext"/>
        <w:numPr>
          <w:ilvl w:val="1"/>
          <w:numId w:val="7"/>
        </w:numPr>
        <w:tabs>
          <w:tab w:val="clear" w:pos="1225"/>
          <w:tab w:val="num" w:pos="720"/>
        </w:tabs>
        <w:spacing w:before="120" w:after="120"/>
        <w:ind w:left="720" w:firstLine="0"/>
        <w:rPr>
          <w:rFonts w:ascii="Arial" w:hAnsi="Arial"/>
        </w:rPr>
      </w:pPr>
      <w:r w:rsidRPr="003E401A">
        <w:rPr>
          <w:rFonts w:ascii="Arial" w:hAnsi="Arial"/>
        </w:rPr>
        <w:t xml:space="preserve">Aktualizovaná vstupní data na formulářích </w:t>
      </w:r>
      <w:r w:rsidR="003E401A" w:rsidRPr="008769B2">
        <w:rPr>
          <w:rFonts w:ascii="Arial" w:hAnsi="Arial"/>
        </w:rPr>
        <w:t xml:space="preserve">přílohy č. 2 vyhlášky </w:t>
      </w:r>
      <w:r w:rsidR="009C28BD">
        <w:rPr>
          <w:rFonts w:ascii="Arial" w:hAnsi="Arial"/>
        </w:rPr>
        <w:t xml:space="preserve">            </w:t>
      </w:r>
      <w:r w:rsidR="003E401A" w:rsidRPr="008769B2">
        <w:rPr>
          <w:rFonts w:ascii="Arial" w:hAnsi="Arial"/>
        </w:rPr>
        <w:t xml:space="preserve">č. 560/2006 Sb., </w:t>
      </w:r>
      <w:r w:rsidR="003E401A">
        <w:rPr>
          <w:rFonts w:ascii="Arial" w:hAnsi="Arial" w:cs="Arial"/>
        </w:rPr>
        <w:t xml:space="preserve">o účasti státního rozpočtu na financování programů reprodukce majetku, ve znění pozdějších předpisů </w:t>
      </w:r>
      <w:r w:rsidR="003E401A">
        <w:rPr>
          <w:rFonts w:ascii="Arial" w:hAnsi="Arial"/>
        </w:rPr>
        <w:t>nebo</w:t>
      </w:r>
      <w:r w:rsidR="00063DDE" w:rsidRPr="003E401A">
        <w:rPr>
          <w:rFonts w:ascii="Arial" w:hAnsi="Arial"/>
        </w:rPr>
        <w:t xml:space="preserve"> na formuláři v programu Microsoft Excel uveřejněném jako příloha výzvy, případně jiném kompatibilním programu.</w:t>
      </w:r>
    </w:p>
    <w:p w:rsidR="00DD2968" w:rsidRDefault="00DD2968">
      <w:pPr>
        <w:pStyle w:val="Zkladntext"/>
        <w:numPr>
          <w:ilvl w:val="1"/>
          <w:numId w:val="7"/>
        </w:numPr>
        <w:tabs>
          <w:tab w:val="clear" w:pos="1225"/>
          <w:tab w:val="num" w:pos="720"/>
        </w:tabs>
        <w:spacing w:before="120" w:after="120"/>
        <w:ind w:left="720" w:firstLine="0"/>
        <w:rPr>
          <w:rFonts w:ascii="Arial" w:hAnsi="Arial"/>
          <w:szCs w:val="20"/>
        </w:rPr>
      </w:pPr>
      <w:r>
        <w:rPr>
          <w:rFonts w:ascii="Arial" w:hAnsi="Arial"/>
          <w:szCs w:val="20"/>
        </w:rPr>
        <w:t xml:space="preserve">Případný strukturovaný </w:t>
      </w:r>
      <w:r w:rsidRPr="00AC1E8C">
        <w:rPr>
          <w:rFonts w:ascii="Arial" w:hAnsi="Arial"/>
          <w:szCs w:val="20"/>
        </w:rPr>
        <w:t xml:space="preserve">komentář jednotlivě zdůvodňující </w:t>
      </w:r>
      <w:r w:rsidRPr="008769B2">
        <w:rPr>
          <w:rFonts w:ascii="Arial" w:hAnsi="Arial"/>
          <w:bCs/>
          <w:szCs w:val="20"/>
        </w:rPr>
        <w:t>každé  nedodržení/ úpravy/upřesnění</w:t>
      </w:r>
      <w:r w:rsidRPr="00AC1E8C">
        <w:rPr>
          <w:rFonts w:ascii="Arial" w:hAnsi="Arial"/>
          <w:szCs w:val="20"/>
        </w:rPr>
        <w:t xml:space="preserve"> v rozhodnutí</w:t>
      </w:r>
      <w:r>
        <w:rPr>
          <w:rFonts w:ascii="Arial" w:hAnsi="Arial"/>
          <w:szCs w:val="20"/>
        </w:rPr>
        <w:t xml:space="preserve"> stanovených</w:t>
      </w:r>
    </w:p>
    <w:p w:rsidR="00DD2968" w:rsidRDefault="00DD2968">
      <w:pPr>
        <w:pStyle w:val="Zkladntext"/>
        <w:numPr>
          <w:ilvl w:val="0"/>
          <w:numId w:val="5"/>
        </w:numPr>
        <w:spacing w:before="120" w:after="120"/>
        <w:rPr>
          <w:rFonts w:ascii="Arial" w:hAnsi="Arial"/>
          <w:szCs w:val="20"/>
        </w:rPr>
      </w:pPr>
      <w:r>
        <w:rPr>
          <w:rFonts w:ascii="Arial" w:hAnsi="Arial"/>
          <w:szCs w:val="20"/>
        </w:rPr>
        <w:t xml:space="preserve">hodnot projektovaných parametrů projektu, </w:t>
      </w:r>
    </w:p>
    <w:p w:rsidR="00DD2968" w:rsidRDefault="00DD2968">
      <w:pPr>
        <w:pStyle w:val="Zkladntext"/>
        <w:numPr>
          <w:ilvl w:val="0"/>
          <w:numId w:val="5"/>
        </w:numPr>
        <w:spacing w:before="120" w:after="120"/>
        <w:rPr>
          <w:rFonts w:ascii="Arial" w:hAnsi="Arial"/>
          <w:szCs w:val="20"/>
        </w:rPr>
      </w:pPr>
      <w:r>
        <w:rPr>
          <w:rFonts w:ascii="Arial" w:hAnsi="Arial"/>
          <w:szCs w:val="20"/>
        </w:rPr>
        <w:t xml:space="preserve">částek potřeb a zdrojů financování, </w:t>
      </w:r>
    </w:p>
    <w:p w:rsidR="00DD2968" w:rsidRDefault="00DD2968">
      <w:pPr>
        <w:pStyle w:val="Zkladntext"/>
        <w:numPr>
          <w:ilvl w:val="0"/>
          <w:numId w:val="5"/>
        </w:numPr>
        <w:spacing w:before="120" w:after="120"/>
        <w:rPr>
          <w:rFonts w:ascii="Arial" w:hAnsi="Arial"/>
          <w:szCs w:val="20"/>
        </w:rPr>
      </w:pPr>
      <w:r>
        <w:rPr>
          <w:rFonts w:ascii="Arial" w:hAnsi="Arial"/>
          <w:szCs w:val="20"/>
        </w:rPr>
        <w:lastRenderedPageBreak/>
        <w:t>jiných správcem programu</w:t>
      </w:r>
      <w:r w:rsidR="00FE03D0">
        <w:rPr>
          <w:rFonts w:ascii="Arial" w:hAnsi="Arial"/>
          <w:szCs w:val="20"/>
        </w:rPr>
        <w:t>/poskytovatelem dotace</w:t>
      </w:r>
      <w:r>
        <w:rPr>
          <w:rFonts w:ascii="Arial" w:hAnsi="Arial"/>
          <w:szCs w:val="20"/>
        </w:rPr>
        <w:t xml:space="preserve"> stanovených podmínek.</w:t>
      </w:r>
    </w:p>
    <w:p w:rsidR="00DD2968" w:rsidRDefault="00DD2968">
      <w:pPr>
        <w:pStyle w:val="Zkladntext"/>
        <w:numPr>
          <w:ilvl w:val="1"/>
          <w:numId w:val="7"/>
        </w:numPr>
        <w:tabs>
          <w:tab w:val="clear" w:pos="1225"/>
          <w:tab w:val="num" w:pos="720"/>
        </w:tabs>
        <w:spacing w:before="120" w:after="120"/>
        <w:ind w:left="720" w:firstLine="0"/>
        <w:rPr>
          <w:rFonts w:ascii="Arial" w:hAnsi="Arial"/>
        </w:rPr>
      </w:pPr>
      <w:r>
        <w:rPr>
          <w:rFonts w:ascii="Arial" w:hAnsi="Arial"/>
        </w:rPr>
        <w:t>Návrhy smlouvy případně jiných smluvních dokumentů realizace projektu s vybraným dodavatelem včetně všech příloh.</w:t>
      </w:r>
    </w:p>
    <w:p w:rsidR="00DD2968" w:rsidRDefault="00DD2968">
      <w:pPr>
        <w:pStyle w:val="Zkladntext"/>
        <w:numPr>
          <w:ilvl w:val="1"/>
          <w:numId w:val="7"/>
        </w:numPr>
        <w:tabs>
          <w:tab w:val="clear" w:pos="1225"/>
          <w:tab w:val="num" w:pos="720"/>
        </w:tabs>
        <w:spacing w:before="120" w:after="120"/>
        <w:ind w:left="720" w:firstLine="0"/>
        <w:rPr>
          <w:rFonts w:ascii="Arial" w:hAnsi="Arial"/>
        </w:rPr>
      </w:pPr>
      <w:r>
        <w:rPr>
          <w:rFonts w:ascii="Arial" w:hAnsi="Arial"/>
        </w:rPr>
        <w:t xml:space="preserve">Všechny dosud uzavřené smlouvy nebo objednávky vztahující se k danému projektu. </w:t>
      </w:r>
    </w:p>
    <w:p w:rsidR="00DD2968" w:rsidRDefault="00DD2968">
      <w:pPr>
        <w:pStyle w:val="Zkladntext"/>
        <w:numPr>
          <w:ilvl w:val="1"/>
          <w:numId w:val="7"/>
        </w:numPr>
        <w:tabs>
          <w:tab w:val="clear" w:pos="1225"/>
          <w:tab w:val="num" w:pos="720"/>
        </w:tabs>
        <w:spacing w:before="120" w:after="120"/>
        <w:ind w:left="720" w:firstLine="0"/>
        <w:rPr>
          <w:rFonts w:ascii="Arial" w:hAnsi="Arial"/>
        </w:rPr>
      </w:pPr>
      <w:r>
        <w:rPr>
          <w:rFonts w:ascii="Arial" w:hAnsi="Arial"/>
        </w:rPr>
        <w:t xml:space="preserve">Harmonogram dodávek včetně platebního kalendáře vyplývající z návrhu smlouvy. </w:t>
      </w:r>
    </w:p>
    <w:p w:rsidR="00DD2968" w:rsidRDefault="00DD2968">
      <w:pPr>
        <w:pStyle w:val="Zkladntext"/>
        <w:rPr>
          <w:rFonts w:ascii="Arial" w:hAnsi="Arial"/>
        </w:rPr>
      </w:pPr>
    </w:p>
    <w:p w:rsidR="00DD2968" w:rsidRDefault="00DD2968">
      <w:pPr>
        <w:pStyle w:val="Zkladntext"/>
        <w:numPr>
          <w:ilvl w:val="0"/>
          <w:numId w:val="6"/>
        </w:numPr>
        <w:spacing w:before="120" w:after="120"/>
        <w:rPr>
          <w:rFonts w:ascii="Arial" w:hAnsi="Arial"/>
          <w:b/>
          <w:bCs/>
          <w:sz w:val="32"/>
        </w:rPr>
      </w:pPr>
      <w:r>
        <w:rPr>
          <w:rFonts w:ascii="Arial" w:hAnsi="Arial"/>
          <w:b/>
          <w:bCs/>
          <w:sz w:val="32"/>
        </w:rPr>
        <w:t>Obecné podmínky</w:t>
      </w:r>
    </w:p>
    <w:p w:rsidR="00DD2968" w:rsidRDefault="00DD2968">
      <w:pPr>
        <w:pStyle w:val="Zkladntext"/>
        <w:numPr>
          <w:ilvl w:val="1"/>
          <w:numId w:val="4"/>
        </w:numPr>
        <w:tabs>
          <w:tab w:val="clear" w:pos="1225"/>
        </w:tabs>
        <w:spacing w:before="120" w:after="120"/>
        <w:ind w:left="720" w:firstLine="0"/>
        <w:rPr>
          <w:rFonts w:ascii="Arial" w:hAnsi="Arial"/>
        </w:rPr>
      </w:pPr>
      <w:r>
        <w:rPr>
          <w:rFonts w:ascii="Arial" w:hAnsi="Arial"/>
        </w:rPr>
        <w:t>Při veškeré komunikaci se správcem programu</w:t>
      </w:r>
      <w:r w:rsidR="00F3238D">
        <w:rPr>
          <w:rFonts w:ascii="Arial" w:hAnsi="Arial"/>
        </w:rPr>
        <w:t>/poskytovatelem dotace</w:t>
      </w:r>
      <w:r>
        <w:rPr>
          <w:rFonts w:ascii="Arial" w:hAnsi="Arial"/>
        </w:rPr>
        <w:t xml:space="preserve"> uvádí účastník programu</w:t>
      </w:r>
      <w:r w:rsidR="00F3238D">
        <w:rPr>
          <w:rFonts w:ascii="Arial" w:hAnsi="Arial"/>
        </w:rPr>
        <w:t>/</w:t>
      </w:r>
      <w:r w:rsidR="00AE6268">
        <w:rPr>
          <w:rFonts w:ascii="Arial" w:hAnsi="Arial"/>
        </w:rPr>
        <w:t xml:space="preserve">příjemce </w:t>
      </w:r>
      <w:r>
        <w:rPr>
          <w:rFonts w:ascii="Arial" w:hAnsi="Arial"/>
        </w:rPr>
        <w:t xml:space="preserve">vždy </w:t>
      </w:r>
      <w:r w:rsidR="00AE6268">
        <w:rPr>
          <w:rFonts w:ascii="Arial" w:hAnsi="Arial"/>
        </w:rPr>
        <w:t xml:space="preserve">identifikační </w:t>
      </w:r>
      <w:r>
        <w:rPr>
          <w:rFonts w:ascii="Arial" w:hAnsi="Arial"/>
        </w:rPr>
        <w:t xml:space="preserve">číslo projektu a číslo jednací </w:t>
      </w:r>
      <w:r w:rsidR="00127CAA">
        <w:rPr>
          <w:rFonts w:ascii="Arial" w:hAnsi="Arial"/>
        </w:rPr>
        <w:t>vydané</w:t>
      </w:r>
      <w:r>
        <w:rPr>
          <w:rFonts w:ascii="Arial" w:hAnsi="Arial"/>
        </w:rPr>
        <w:t xml:space="preserve"> </w:t>
      </w:r>
      <w:r w:rsidR="00F3238D">
        <w:rPr>
          <w:rFonts w:ascii="Arial" w:hAnsi="Arial"/>
        </w:rPr>
        <w:t>Registra</w:t>
      </w:r>
      <w:r w:rsidR="00AE6268">
        <w:rPr>
          <w:rFonts w:ascii="Arial" w:hAnsi="Arial"/>
        </w:rPr>
        <w:t xml:space="preserve">ce </w:t>
      </w:r>
      <w:r w:rsidR="00F3238D">
        <w:rPr>
          <w:rFonts w:ascii="Arial" w:hAnsi="Arial"/>
        </w:rPr>
        <w:t>akce</w:t>
      </w:r>
      <w:r w:rsidR="00AE6268">
        <w:rPr>
          <w:rFonts w:ascii="Arial" w:hAnsi="Arial"/>
        </w:rPr>
        <w:t xml:space="preserve"> (projektu)</w:t>
      </w:r>
      <w:r>
        <w:rPr>
          <w:rFonts w:ascii="Arial" w:hAnsi="Arial"/>
        </w:rPr>
        <w:t>.</w:t>
      </w:r>
    </w:p>
    <w:p w:rsidR="00DD2968" w:rsidRDefault="00DD2968">
      <w:pPr>
        <w:pStyle w:val="Zkladntext"/>
        <w:numPr>
          <w:ilvl w:val="1"/>
          <w:numId w:val="4"/>
        </w:numPr>
        <w:tabs>
          <w:tab w:val="clear" w:pos="1225"/>
        </w:tabs>
        <w:spacing w:before="120" w:after="120"/>
        <w:ind w:left="720" w:firstLine="0"/>
        <w:rPr>
          <w:rFonts w:ascii="Arial" w:hAnsi="Arial"/>
        </w:rPr>
      </w:pPr>
      <w:r>
        <w:rPr>
          <w:rFonts w:ascii="Arial" w:hAnsi="Arial"/>
        </w:rPr>
        <w:t>Účastník programu</w:t>
      </w:r>
      <w:r w:rsidR="000C7A8F">
        <w:rPr>
          <w:rFonts w:ascii="Arial" w:hAnsi="Arial"/>
        </w:rPr>
        <w:t>/</w:t>
      </w:r>
      <w:r w:rsidR="00AE6268">
        <w:rPr>
          <w:rFonts w:ascii="Arial" w:hAnsi="Arial"/>
        </w:rPr>
        <w:t xml:space="preserve">příjemce </w:t>
      </w:r>
      <w:r>
        <w:rPr>
          <w:rFonts w:ascii="Arial" w:hAnsi="Arial"/>
        </w:rPr>
        <w:t>zodpovídá za to, že jím předané doklady jsou úplné, pravdivé a v souladu s platnými právními předpisy.</w:t>
      </w:r>
    </w:p>
    <w:p w:rsidR="00DD2968" w:rsidRDefault="00DD2968">
      <w:pPr>
        <w:pStyle w:val="Zkladntext"/>
        <w:numPr>
          <w:ilvl w:val="1"/>
          <w:numId w:val="4"/>
        </w:numPr>
        <w:tabs>
          <w:tab w:val="clear" w:pos="1225"/>
        </w:tabs>
        <w:spacing w:before="120" w:after="120"/>
        <w:ind w:left="720" w:firstLine="0"/>
        <w:rPr>
          <w:rFonts w:ascii="Arial" w:hAnsi="Arial"/>
        </w:rPr>
      </w:pPr>
      <w:r>
        <w:rPr>
          <w:rFonts w:ascii="Arial" w:hAnsi="Arial"/>
        </w:rPr>
        <w:t>V průběhu celé</w:t>
      </w:r>
      <w:r w:rsidR="00411781">
        <w:rPr>
          <w:rFonts w:ascii="Arial" w:hAnsi="Arial"/>
        </w:rPr>
        <w:t>ho</w:t>
      </w:r>
      <w:r>
        <w:rPr>
          <w:rFonts w:ascii="Arial" w:hAnsi="Arial"/>
        </w:rPr>
        <w:t xml:space="preserve"> </w:t>
      </w:r>
      <w:r w:rsidR="00411781">
        <w:rPr>
          <w:rFonts w:ascii="Arial" w:hAnsi="Arial"/>
        </w:rPr>
        <w:t>projektu</w:t>
      </w:r>
      <w:r>
        <w:rPr>
          <w:rFonts w:ascii="Arial" w:hAnsi="Arial"/>
        </w:rPr>
        <w:t>, včetně přípravného období, je správce programu</w:t>
      </w:r>
      <w:r w:rsidR="000C7A8F">
        <w:rPr>
          <w:rFonts w:ascii="Arial" w:hAnsi="Arial"/>
        </w:rPr>
        <w:t>/poskytovatel dotace</w:t>
      </w:r>
      <w:r>
        <w:rPr>
          <w:rFonts w:ascii="Arial" w:hAnsi="Arial"/>
        </w:rPr>
        <w:t xml:space="preserve"> oprávněn vyzvat účastníka</w:t>
      </w:r>
      <w:r w:rsidR="000C7A8F">
        <w:rPr>
          <w:rFonts w:ascii="Arial" w:hAnsi="Arial"/>
        </w:rPr>
        <w:t>/</w:t>
      </w:r>
      <w:r w:rsidR="00AE6268">
        <w:rPr>
          <w:rFonts w:ascii="Arial" w:hAnsi="Arial"/>
        </w:rPr>
        <w:t xml:space="preserve">příjemce </w:t>
      </w:r>
      <w:r>
        <w:rPr>
          <w:rFonts w:ascii="Arial" w:hAnsi="Arial"/>
        </w:rPr>
        <w:t>k předložení dalších dokladů, vztahujících se k dané</w:t>
      </w:r>
      <w:r w:rsidR="00411781">
        <w:rPr>
          <w:rFonts w:ascii="Arial" w:hAnsi="Arial"/>
        </w:rPr>
        <w:t>mu</w:t>
      </w:r>
      <w:r>
        <w:rPr>
          <w:rFonts w:ascii="Arial" w:hAnsi="Arial"/>
        </w:rPr>
        <w:t xml:space="preserve"> </w:t>
      </w:r>
      <w:r w:rsidR="00411781">
        <w:rPr>
          <w:rFonts w:ascii="Arial" w:hAnsi="Arial"/>
        </w:rPr>
        <w:t>projektu</w:t>
      </w:r>
      <w:r>
        <w:rPr>
          <w:rFonts w:ascii="Arial" w:hAnsi="Arial"/>
        </w:rPr>
        <w:t>. Účastník programu</w:t>
      </w:r>
      <w:r w:rsidR="000C7A8F">
        <w:rPr>
          <w:rFonts w:ascii="Arial" w:hAnsi="Arial"/>
        </w:rPr>
        <w:t>/</w:t>
      </w:r>
      <w:r w:rsidR="00DE6869">
        <w:rPr>
          <w:rFonts w:ascii="Arial" w:hAnsi="Arial"/>
        </w:rPr>
        <w:t xml:space="preserve">příjemce </w:t>
      </w:r>
      <w:r>
        <w:rPr>
          <w:rFonts w:ascii="Arial" w:hAnsi="Arial"/>
        </w:rPr>
        <w:t>je povinen požadované doklady správci programu</w:t>
      </w:r>
      <w:r w:rsidR="000C7A8F">
        <w:rPr>
          <w:rFonts w:ascii="Arial" w:hAnsi="Arial"/>
        </w:rPr>
        <w:t>/poskytovateli dotace</w:t>
      </w:r>
      <w:r>
        <w:rPr>
          <w:rFonts w:ascii="Arial" w:hAnsi="Arial"/>
        </w:rPr>
        <w:t xml:space="preserve"> neprodleně předložit.</w:t>
      </w:r>
    </w:p>
    <w:p w:rsidR="00DD2968" w:rsidRDefault="00DD2968">
      <w:pPr>
        <w:pStyle w:val="Zkladntext"/>
        <w:numPr>
          <w:ilvl w:val="1"/>
          <w:numId w:val="4"/>
        </w:numPr>
        <w:tabs>
          <w:tab w:val="clear" w:pos="1225"/>
        </w:tabs>
        <w:spacing w:before="120" w:after="120"/>
        <w:ind w:left="720" w:firstLine="0"/>
        <w:rPr>
          <w:rFonts w:ascii="Arial" w:hAnsi="Arial"/>
        </w:rPr>
      </w:pPr>
      <w:r>
        <w:rPr>
          <w:rFonts w:ascii="Arial" w:hAnsi="Arial"/>
          <w:b/>
          <w:bCs/>
          <w:szCs w:val="20"/>
        </w:rPr>
        <w:t>Účastník programu</w:t>
      </w:r>
      <w:r w:rsidR="000C7A8F">
        <w:rPr>
          <w:rFonts w:ascii="Arial" w:hAnsi="Arial"/>
          <w:b/>
          <w:bCs/>
          <w:szCs w:val="20"/>
        </w:rPr>
        <w:t>/</w:t>
      </w:r>
      <w:r w:rsidR="00DE6869">
        <w:rPr>
          <w:rFonts w:ascii="Arial" w:hAnsi="Arial"/>
          <w:b/>
          <w:bCs/>
          <w:szCs w:val="20"/>
        </w:rPr>
        <w:t xml:space="preserve">příjemce </w:t>
      </w:r>
      <w:r>
        <w:rPr>
          <w:rFonts w:ascii="Arial" w:hAnsi="Arial"/>
          <w:b/>
          <w:bCs/>
          <w:szCs w:val="20"/>
        </w:rPr>
        <w:t>musí neprodleně oznámit správci programu</w:t>
      </w:r>
      <w:r w:rsidR="000C7A8F">
        <w:rPr>
          <w:rFonts w:ascii="Arial" w:hAnsi="Arial"/>
          <w:b/>
          <w:bCs/>
          <w:szCs w:val="20"/>
        </w:rPr>
        <w:t>/poskytovateli dotace</w:t>
      </w:r>
      <w:r>
        <w:rPr>
          <w:rFonts w:ascii="Arial" w:hAnsi="Arial"/>
          <w:b/>
          <w:bCs/>
          <w:szCs w:val="20"/>
        </w:rPr>
        <w:t xml:space="preserve"> každou změnu, </w:t>
      </w:r>
      <w:r>
        <w:rPr>
          <w:rFonts w:ascii="Arial" w:hAnsi="Arial"/>
          <w:szCs w:val="20"/>
        </w:rPr>
        <w:t>která má vliv na stanovené závazné parametry, termíny a zdroje financování projektu uvedené v </w:t>
      </w:r>
      <w:r w:rsidR="00274E54">
        <w:rPr>
          <w:rFonts w:ascii="Arial" w:hAnsi="Arial"/>
          <w:szCs w:val="20"/>
        </w:rPr>
        <w:t>R</w:t>
      </w:r>
      <w:r>
        <w:rPr>
          <w:rFonts w:ascii="Arial" w:hAnsi="Arial"/>
          <w:szCs w:val="20"/>
        </w:rPr>
        <w:t>egistra</w:t>
      </w:r>
      <w:r w:rsidR="00DE6869">
        <w:rPr>
          <w:rFonts w:ascii="Arial" w:hAnsi="Arial"/>
          <w:szCs w:val="20"/>
        </w:rPr>
        <w:t>ci akce (</w:t>
      </w:r>
      <w:r>
        <w:rPr>
          <w:rFonts w:ascii="Arial" w:hAnsi="Arial"/>
          <w:szCs w:val="20"/>
        </w:rPr>
        <w:t>projektu</w:t>
      </w:r>
      <w:r w:rsidR="00DE6869">
        <w:rPr>
          <w:rFonts w:ascii="Arial" w:hAnsi="Arial"/>
          <w:szCs w:val="20"/>
        </w:rPr>
        <w:t>)</w:t>
      </w:r>
      <w:r>
        <w:rPr>
          <w:rFonts w:ascii="Arial" w:hAnsi="Arial"/>
          <w:szCs w:val="20"/>
        </w:rPr>
        <w:t xml:space="preserve"> včetně písemného zdůvodnění požadované změny a předložení souvisejících dokladů. </w:t>
      </w:r>
      <w:r w:rsidR="00F3238D">
        <w:rPr>
          <w:rFonts w:ascii="Arial" w:hAnsi="Arial"/>
          <w:szCs w:val="20"/>
        </w:rPr>
        <w:t>Změna musí být oznámena na formuláři Oznámení o změnách v projektu.</w:t>
      </w:r>
      <w:r>
        <w:rPr>
          <w:rFonts w:ascii="Arial" w:hAnsi="Arial"/>
          <w:szCs w:val="20"/>
        </w:rPr>
        <w:t xml:space="preserve"> </w:t>
      </w:r>
    </w:p>
    <w:p w:rsidR="00DD2968" w:rsidRDefault="00DE6869" w:rsidP="00DE6869">
      <w:pPr>
        <w:pStyle w:val="Zkladntext"/>
        <w:numPr>
          <w:ilvl w:val="1"/>
          <w:numId w:val="4"/>
        </w:numPr>
        <w:tabs>
          <w:tab w:val="clear" w:pos="1225"/>
        </w:tabs>
        <w:spacing w:before="120" w:after="120"/>
        <w:ind w:left="720" w:firstLine="0"/>
        <w:rPr>
          <w:rFonts w:ascii="Arial" w:hAnsi="Arial"/>
        </w:rPr>
      </w:pPr>
      <w:r w:rsidRPr="00DE6869">
        <w:rPr>
          <w:rFonts w:ascii="Arial" w:hAnsi="Arial"/>
        </w:rPr>
        <w:t xml:space="preserve">Každý kalendářní rok v termínu do 15. ledna předloží příjemce </w:t>
      </w:r>
      <w:r>
        <w:rPr>
          <w:rFonts w:ascii="Arial" w:hAnsi="Arial"/>
        </w:rPr>
        <w:t xml:space="preserve">               </w:t>
      </w:r>
      <w:r w:rsidRPr="00DE6869">
        <w:rPr>
          <w:rFonts w:ascii="Arial" w:hAnsi="Arial"/>
        </w:rPr>
        <w:t xml:space="preserve">v souladu s Vyhláškou 52/2008 Sb., kterou se stanoví zásady a termíny finančního vypořádání vztahů se státním rozpočtem, státními finančními aktivy nebo Národním fondem, roční vyúčtování finančních prostředků, na formulářích Neinvestiční bilance potřeb    a zdrojů financování akce (projektu) a Investiční bilance potřeb a zdrojů financování akce (projektu),a to elektronickou poštou na adresu: soc.integraceIOP@mpsv.cz      a písemně na adresu: MPSV, odbor programového financování, Na Poříčním právu 1, </w:t>
      </w:r>
      <w:r>
        <w:rPr>
          <w:rFonts w:ascii="Arial" w:hAnsi="Arial"/>
        </w:rPr>
        <w:t xml:space="preserve">            </w:t>
      </w:r>
      <w:r w:rsidRPr="00DE6869">
        <w:rPr>
          <w:rFonts w:ascii="Arial" w:hAnsi="Arial"/>
        </w:rPr>
        <w:t>128 01 Praha 2.</w:t>
      </w:r>
    </w:p>
    <w:p w:rsidR="00DE6869" w:rsidRDefault="00DE6869">
      <w:pPr>
        <w:rPr>
          <w:b/>
          <w:bCs/>
          <w:sz w:val="24"/>
        </w:rPr>
      </w:pPr>
    </w:p>
    <w:p w:rsidR="00DE6869" w:rsidRDefault="00DE6869">
      <w:pPr>
        <w:rPr>
          <w:b/>
          <w:bCs/>
          <w:sz w:val="24"/>
        </w:rPr>
      </w:pPr>
    </w:p>
    <w:p w:rsidR="00DD2968" w:rsidRDefault="00DD2968">
      <w:pPr>
        <w:pStyle w:val="Titulek"/>
        <w:rPr>
          <w:rFonts w:ascii="Arial" w:hAnsi="Arial"/>
        </w:rPr>
      </w:pPr>
      <w:r>
        <w:rPr>
          <w:rFonts w:ascii="Arial" w:hAnsi="Arial"/>
        </w:rPr>
        <w:lastRenderedPageBreak/>
        <w:t>Návrh Podmínek k </w:t>
      </w:r>
      <w:r w:rsidR="00274E54">
        <w:rPr>
          <w:rFonts w:ascii="Arial" w:hAnsi="Arial"/>
        </w:rPr>
        <w:t>R</w:t>
      </w:r>
      <w:r>
        <w:rPr>
          <w:rFonts w:ascii="Arial" w:hAnsi="Arial"/>
        </w:rPr>
        <w:t>egistra</w:t>
      </w:r>
      <w:r w:rsidR="00274E54">
        <w:rPr>
          <w:rFonts w:ascii="Arial" w:hAnsi="Arial"/>
        </w:rPr>
        <w:t xml:space="preserve">ci akce (projektu) </w:t>
      </w:r>
      <w:r>
        <w:rPr>
          <w:rFonts w:ascii="Arial" w:hAnsi="Arial"/>
        </w:rPr>
        <w:t>– stavba</w:t>
      </w:r>
    </w:p>
    <w:p w:rsidR="00DD2968" w:rsidRDefault="00DD2968">
      <w:pPr>
        <w:rPr>
          <w:rFonts w:cs="Times New Roman"/>
        </w:rPr>
      </w:pPr>
    </w:p>
    <w:p w:rsidR="00DD2968" w:rsidRDefault="00DD2968">
      <w:pPr>
        <w:pStyle w:val="Zkladntext"/>
        <w:spacing w:before="120" w:after="120"/>
        <w:rPr>
          <w:rFonts w:ascii="Arial" w:hAnsi="Arial"/>
        </w:rPr>
      </w:pPr>
      <w:r>
        <w:rPr>
          <w:rFonts w:ascii="Arial" w:hAnsi="Arial"/>
        </w:rPr>
        <w:t xml:space="preserve">Nedílnou součástí </w:t>
      </w:r>
      <w:r w:rsidR="00274E54">
        <w:rPr>
          <w:rFonts w:ascii="Arial" w:hAnsi="Arial"/>
        </w:rPr>
        <w:t>R</w:t>
      </w:r>
      <w:r>
        <w:rPr>
          <w:rFonts w:ascii="Arial" w:hAnsi="Arial"/>
        </w:rPr>
        <w:t>egistra</w:t>
      </w:r>
      <w:r w:rsidR="00AB3773">
        <w:rPr>
          <w:rFonts w:ascii="Arial" w:hAnsi="Arial"/>
        </w:rPr>
        <w:t xml:space="preserve">ce </w:t>
      </w:r>
      <w:r>
        <w:rPr>
          <w:rFonts w:ascii="Arial" w:hAnsi="Arial"/>
        </w:rPr>
        <w:t>akce</w:t>
      </w:r>
      <w:r w:rsidR="00AB3773">
        <w:rPr>
          <w:rFonts w:ascii="Arial" w:hAnsi="Arial"/>
        </w:rPr>
        <w:t xml:space="preserve"> (projektu) s identifikačním číslem EDS 113D34B00XXXX</w:t>
      </w:r>
      <w:r>
        <w:rPr>
          <w:rFonts w:ascii="Arial" w:hAnsi="Arial"/>
        </w:rPr>
        <w:t>, které vydává Ministerstvo práce a sociálních věcí jako správce programu 113 340 Integrovaný operační program v oblastech intervence zaměstnanosti a sociálních služeb, jsou ve </w:t>
      </w:r>
      <w:r w:rsidR="00127CAA">
        <w:rPr>
          <w:rFonts w:ascii="Arial" w:hAnsi="Arial"/>
        </w:rPr>
        <w:t>smyslu § 5 vyhlášky</w:t>
      </w:r>
      <w:r>
        <w:rPr>
          <w:rFonts w:ascii="Arial" w:hAnsi="Arial"/>
        </w:rPr>
        <w:t xml:space="preserve"> č. 560/2006 Sb., </w:t>
      </w:r>
      <w:r w:rsidR="00127CAA">
        <w:rPr>
          <w:rFonts w:ascii="Arial" w:hAnsi="Arial"/>
        </w:rPr>
        <w:t xml:space="preserve">      </w:t>
      </w:r>
      <w:r>
        <w:rPr>
          <w:rFonts w:ascii="Arial" w:hAnsi="Arial"/>
        </w:rPr>
        <w:t>o účasti státního rozpočtu na financování programů reprodukce majetku následující podmínky:</w:t>
      </w:r>
    </w:p>
    <w:p w:rsidR="00DD2968" w:rsidRDefault="00DD2968">
      <w:pPr>
        <w:pStyle w:val="Nadpis1"/>
        <w:numPr>
          <w:ilvl w:val="0"/>
          <w:numId w:val="11"/>
        </w:numPr>
        <w:spacing w:before="120" w:after="120"/>
        <w:jc w:val="both"/>
        <w:rPr>
          <w:rFonts w:cs="Times New Roman"/>
        </w:rPr>
      </w:pPr>
      <w:r>
        <w:rPr>
          <w:rFonts w:cs="Times New Roman"/>
        </w:rPr>
        <w:t>Pokyny pro zadání projektu</w:t>
      </w:r>
    </w:p>
    <w:p w:rsidR="00DD2968" w:rsidRDefault="00DD2968">
      <w:pPr>
        <w:pStyle w:val="Zkladntext"/>
        <w:numPr>
          <w:ilvl w:val="1"/>
          <w:numId w:val="11"/>
        </w:numPr>
        <w:ind w:left="720" w:firstLine="0"/>
        <w:rPr>
          <w:rFonts w:ascii="Arial" w:hAnsi="Arial"/>
        </w:rPr>
      </w:pPr>
      <w:r>
        <w:rPr>
          <w:rFonts w:ascii="Arial" w:hAnsi="Arial"/>
        </w:rPr>
        <w:t>Účastník programu bude postupovat podle zákona č. 218/2000 Sb., o rozpočtových pravidlech a o změně některých souvisejících zákonů</w:t>
      </w:r>
      <w:r w:rsidR="001431C2">
        <w:rPr>
          <w:rFonts w:ascii="Arial" w:hAnsi="Arial"/>
        </w:rPr>
        <w:t xml:space="preserve">, ve znění pozdějších předpisů </w:t>
      </w:r>
      <w:r>
        <w:rPr>
          <w:rFonts w:ascii="Arial" w:hAnsi="Arial"/>
        </w:rPr>
        <w:t>(rozpočtová pravidla)</w:t>
      </w:r>
      <w:r w:rsidR="001431C2">
        <w:rPr>
          <w:rFonts w:ascii="Arial" w:hAnsi="Arial"/>
        </w:rPr>
        <w:t>,</w:t>
      </w:r>
      <w:r>
        <w:rPr>
          <w:rFonts w:ascii="Arial" w:hAnsi="Arial"/>
        </w:rPr>
        <w:t xml:space="preserve"> vyhlášky Ministerstva financí č. 560/2006 Sb., o účasti státního rozpočtu na financování programů reprodukce majetku</w:t>
      </w:r>
      <w:r w:rsidR="001431C2">
        <w:rPr>
          <w:rFonts w:ascii="Arial" w:hAnsi="Arial"/>
        </w:rPr>
        <w:t>, ve znění pozdějších předpisů</w:t>
      </w:r>
      <w:r>
        <w:rPr>
          <w:rFonts w:ascii="Arial" w:hAnsi="Arial"/>
        </w:rPr>
        <w:t xml:space="preserve"> (dále jen Vyhláška), podle zákona č. 137/2006 Sb., o veřejných zakázkách</w:t>
      </w:r>
      <w:r w:rsidR="001431C2">
        <w:rPr>
          <w:rFonts w:ascii="Arial" w:hAnsi="Arial"/>
        </w:rPr>
        <w:t>, ve znění pozdějších předpisů</w:t>
      </w:r>
      <w:r>
        <w:rPr>
          <w:rFonts w:ascii="Arial" w:hAnsi="Arial"/>
        </w:rPr>
        <w:t xml:space="preserve"> a v souladu se schválenou </w:t>
      </w:r>
      <w:r w:rsidR="00C45C6C">
        <w:rPr>
          <w:rFonts w:ascii="Arial" w:hAnsi="Arial"/>
        </w:rPr>
        <w:t>výzvou č. 2 oblasti intervence 3.1, Integrovaného operačního programu</w:t>
      </w:r>
      <w:r>
        <w:rPr>
          <w:rFonts w:ascii="Arial" w:hAnsi="Arial"/>
        </w:rPr>
        <w:t>.</w:t>
      </w:r>
    </w:p>
    <w:p w:rsidR="00DD2968" w:rsidRPr="001431C2" w:rsidRDefault="00DD2968">
      <w:pPr>
        <w:pStyle w:val="Zkladntext"/>
        <w:numPr>
          <w:ilvl w:val="1"/>
          <w:numId w:val="11"/>
        </w:numPr>
        <w:spacing w:before="120" w:after="120"/>
        <w:ind w:left="720" w:firstLine="0"/>
        <w:rPr>
          <w:rFonts w:ascii="Arial" w:hAnsi="Arial" w:cs="Arial"/>
        </w:rPr>
      </w:pPr>
      <w:r>
        <w:rPr>
          <w:rFonts w:ascii="Arial" w:hAnsi="Arial"/>
        </w:rPr>
        <w:t xml:space="preserve">Platná dokumentace </w:t>
      </w:r>
      <w:r w:rsidR="00C45C6C">
        <w:rPr>
          <w:rFonts w:ascii="Arial" w:hAnsi="Arial"/>
        </w:rPr>
        <w:t>k výzvě</w:t>
      </w:r>
      <w:r>
        <w:rPr>
          <w:rFonts w:ascii="Arial" w:hAnsi="Arial"/>
        </w:rPr>
        <w:t xml:space="preserve"> je uveřejněna na internetových stránkách </w:t>
      </w:r>
      <w:r w:rsidRPr="001431C2">
        <w:rPr>
          <w:rFonts w:ascii="Arial" w:hAnsi="Arial" w:cs="Arial"/>
        </w:rPr>
        <w:t xml:space="preserve">MPSV </w:t>
      </w:r>
      <w:r w:rsidR="001431C2" w:rsidRPr="00FA02F1">
        <w:rPr>
          <w:rFonts w:ascii="Arial" w:hAnsi="Arial" w:cs="Arial"/>
        </w:rPr>
        <w:t>www.mpsv.cz/cs/</w:t>
      </w:r>
      <w:r w:rsidR="00AB3773">
        <w:rPr>
          <w:rFonts w:ascii="Arial" w:hAnsi="Arial" w:cs="Arial"/>
        </w:rPr>
        <w:t>11137</w:t>
      </w:r>
      <w:r w:rsidRPr="001431C2">
        <w:rPr>
          <w:rFonts w:ascii="Arial" w:hAnsi="Arial" w:cs="Arial"/>
        </w:rPr>
        <w:t>.</w:t>
      </w:r>
    </w:p>
    <w:p w:rsidR="00DD2968" w:rsidRDefault="00DD2968">
      <w:pPr>
        <w:pStyle w:val="Zkladntext"/>
        <w:numPr>
          <w:ilvl w:val="1"/>
          <w:numId w:val="11"/>
        </w:numPr>
        <w:tabs>
          <w:tab w:val="clear" w:pos="1225"/>
          <w:tab w:val="num" w:pos="709"/>
        </w:tabs>
        <w:spacing w:before="120" w:after="120"/>
        <w:ind w:left="709" w:firstLine="0"/>
        <w:rPr>
          <w:rFonts w:ascii="Arial" w:hAnsi="Arial"/>
        </w:rPr>
      </w:pPr>
      <w:r>
        <w:rPr>
          <w:rFonts w:ascii="Arial" w:hAnsi="Arial"/>
        </w:rPr>
        <w:t xml:space="preserve">Výběr zhotovitele bude realizován v souladu s postupy uvedenými v příloze č. 9 Příručky pro žadatele a příjemce </w:t>
      </w:r>
      <w:r w:rsidR="00693962">
        <w:rPr>
          <w:rFonts w:ascii="Arial" w:hAnsi="Arial"/>
        </w:rPr>
        <w:t xml:space="preserve">- </w:t>
      </w:r>
      <w:r>
        <w:rPr>
          <w:rFonts w:ascii="Arial" w:hAnsi="Arial"/>
        </w:rPr>
        <w:t xml:space="preserve">Metodika zadávání zakázek Integrovaný operační program, oblasti intervence 3.1 a 3.3, při zadání projektu není přípustné rozdělení realizační fáze inženýrské činnosti (technický dozor) na dvě nebo více zakázek. Technický dozor musí být prováděn oprávněnou osobou. </w:t>
      </w:r>
    </w:p>
    <w:p w:rsidR="00DD2968" w:rsidRDefault="00DD2968">
      <w:pPr>
        <w:pStyle w:val="Zkladntext"/>
        <w:numPr>
          <w:ilvl w:val="1"/>
          <w:numId w:val="11"/>
        </w:numPr>
        <w:spacing w:before="120" w:after="120"/>
        <w:ind w:left="720" w:firstLine="0"/>
        <w:rPr>
          <w:rFonts w:ascii="Arial" w:hAnsi="Arial"/>
        </w:rPr>
      </w:pPr>
      <w:r>
        <w:rPr>
          <w:rFonts w:ascii="Arial" w:hAnsi="Arial"/>
        </w:rPr>
        <w:t xml:space="preserve">Účast státního rozpočtu a strukturálních fondů na financování projektu je </w:t>
      </w:r>
      <w:r w:rsidR="00127CAA">
        <w:rPr>
          <w:rFonts w:ascii="Arial" w:hAnsi="Arial"/>
        </w:rPr>
        <w:t>limitní - maximální</w:t>
      </w:r>
      <w:r>
        <w:rPr>
          <w:rFonts w:ascii="Arial" w:hAnsi="Arial"/>
        </w:rPr>
        <w:t>.</w:t>
      </w:r>
    </w:p>
    <w:p w:rsidR="00DD2968" w:rsidRDefault="00DD2968">
      <w:pPr>
        <w:pStyle w:val="Zkladntext"/>
        <w:numPr>
          <w:ilvl w:val="1"/>
          <w:numId w:val="11"/>
        </w:numPr>
        <w:spacing w:before="120" w:after="120"/>
        <w:ind w:left="720" w:firstLine="0"/>
        <w:rPr>
          <w:rFonts w:ascii="Arial" w:hAnsi="Arial"/>
        </w:rPr>
      </w:pPr>
      <w:r>
        <w:rPr>
          <w:rFonts w:ascii="Arial" w:hAnsi="Arial"/>
        </w:rPr>
        <w:t>Veškeré položky budou uvedeny včetně technické specifikace a ocenění.</w:t>
      </w:r>
    </w:p>
    <w:p w:rsidR="00DD2968" w:rsidRDefault="00DD2968">
      <w:pPr>
        <w:pStyle w:val="Zkladntext"/>
        <w:numPr>
          <w:ilvl w:val="1"/>
          <w:numId w:val="11"/>
        </w:numPr>
        <w:spacing w:before="120" w:after="120"/>
        <w:ind w:left="720" w:firstLine="0"/>
        <w:rPr>
          <w:rFonts w:ascii="Arial" w:hAnsi="Arial"/>
        </w:rPr>
      </w:pPr>
      <w:r>
        <w:rPr>
          <w:rFonts w:ascii="Arial" w:hAnsi="Arial"/>
        </w:rPr>
        <w:t xml:space="preserve">Za zatřídění jednotlivých položek na příslušné řádky formulářů </w:t>
      </w:r>
      <w:r w:rsidR="00AB3773">
        <w:rPr>
          <w:rFonts w:ascii="Arial" w:hAnsi="Arial"/>
        </w:rPr>
        <w:t xml:space="preserve">EDS </w:t>
      </w:r>
      <w:r>
        <w:rPr>
          <w:rFonts w:ascii="Arial" w:hAnsi="Arial"/>
        </w:rPr>
        <w:t>odpovídá účastník programu</w:t>
      </w:r>
      <w:r w:rsidR="00651DF9">
        <w:rPr>
          <w:rFonts w:ascii="Arial" w:hAnsi="Arial"/>
        </w:rPr>
        <w:t>/</w:t>
      </w:r>
      <w:r w:rsidR="00AB3773">
        <w:rPr>
          <w:rFonts w:ascii="Arial" w:hAnsi="Arial"/>
        </w:rPr>
        <w:t>příjemce</w:t>
      </w:r>
      <w:r>
        <w:rPr>
          <w:rFonts w:ascii="Arial" w:hAnsi="Arial"/>
        </w:rPr>
        <w:t>.</w:t>
      </w:r>
    </w:p>
    <w:p w:rsidR="00AB3773" w:rsidRPr="000E1D9F" w:rsidRDefault="00DD2968" w:rsidP="009D4CDE">
      <w:pPr>
        <w:pStyle w:val="Zkladntext"/>
        <w:numPr>
          <w:ilvl w:val="1"/>
          <w:numId w:val="11"/>
        </w:numPr>
        <w:spacing w:before="120" w:after="120"/>
        <w:ind w:left="720" w:firstLine="0"/>
        <w:rPr>
          <w:rFonts w:ascii="Arial" w:hAnsi="Arial"/>
          <w:bCs/>
        </w:rPr>
      </w:pPr>
      <w:r>
        <w:rPr>
          <w:rFonts w:ascii="Arial" w:hAnsi="Arial"/>
        </w:rPr>
        <w:t xml:space="preserve">Ukončením </w:t>
      </w:r>
      <w:r w:rsidR="00AB3773">
        <w:rPr>
          <w:rFonts w:ascii="Arial" w:hAnsi="Arial"/>
        </w:rPr>
        <w:t xml:space="preserve">Realizace </w:t>
      </w:r>
      <w:r w:rsidR="00AB3773" w:rsidRPr="000E1D9F">
        <w:rPr>
          <w:rFonts w:ascii="Arial" w:hAnsi="Arial"/>
          <w:bCs/>
        </w:rPr>
        <w:t>akce (projektu) se rozumí termín, ve kterém je možné v souladu se zákonem č.183/2006 Sb., o územním plánování a stavebním řádu (stavební zákon), ve znění pozdějších předpisů, stavbu užívat a/nebo dojde k vystavení předávacího protokolu po předání všech dodávek vnitřního vybavení, strojů, přístrojů a zařízení.</w:t>
      </w:r>
    </w:p>
    <w:p w:rsidR="00AB3773" w:rsidRDefault="00DD2968" w:rsidP="00FA02F1">
      <w:pPr>
        <w:pStyle w:val="Zkladntext"/>
        <w:numPr>
          <w:ilvl w:val="1"/>
          <w:numId w:val="11"/>
        </w:numPr>
        <w:spacing w:before="120" w:after="120"/>
        <w:ind w:left="720" w:firstLine="0"/>
        <w:rPr>
          <w:rFonts w:ascii="Arial" w:hAnsi="Arial"/>
        </w:rPr>
      </w:pPr>
      <w:r>
        <w:rPr>
          <w:rFonts w:ascii="Arial" w:hAnsi="Arial"/>
        </w:rPr>
        <w:t xml:space="preserve">Ukončením </w:t>
      </w:r>
      <w:r w:rsidR="00AB3773" w:rsidRPr="000E1D9F">
        <w:rPr>
          <w:rFonts w:ascii="Arial" w:hAnsi="Arial"/>
        </w:rPr>
        <w:t xml:space="preserve">Financování akce se rozumí datum, do kterého lze provést úhrady finančních prostředků v rámci projektu. Po tomto termínu nelze </w:t>
      </w:r>
      <w:r w:rsidR="00AB3773" w:rsidRPr="000E1D9F">
        <w:rPr>
          <w:rFonts w:ascii="Arial" w:hAnsi="Arial"/>
        </w:rPr>
        <w:lastRenderedPageBreak/>
        <w:t>provádět žádné další úhrady a současně musí být ukončeno i financování z ostatních zdrojů.</w:t>
      </w:r>
    </w:p>
    <w:p w:rsidR="00AB3773" w:rsidRPr="000E1D9F" w:rsidRDefault="00AB3773" w:rsidP="00AB3773">
      <w:pPr>
        <w:pStyle w:val="Zkladntext"/>
        <w:spacing w:after="120"/>
        <w:ind w:left="709"/>
        <w:rPr>
          <w:rFonts w:ascii="Arial" w:hAnsi="Arial"/>
        </w:rPr>
      </w:pPr>
      <w:r w:rsidRPr="000E1D9F">
        <w:rPr>
          <w:rFonts w:ascii="Arial" w:hAnsi="Arial"/>
        </w:rPr>
        <w:t>Ukončení Financování akce musí předcházet:</w:t>
      </w:r>
    </w:p>
    <w:p w:rsidR="00AB3773" w:rsidRPr="000E1D9F" w:rsidRDefault="00AB3773" w:rsidP="00AB3773">
      <w:pPr>
        <w:pStyle w:val="Zkladntext"/>
        <w:spacing w:after="120"/>
        <w:ind w:left="709"/>
        <w:rPr>
          <w:rFonts w:ascii="Arial" w:hAnsi="Arial"/>
        </w:rPr>
      </w:pPr>
      <w:r w:rsidRPr="000E1D9F">
        <w:rPr>
          <w:rFonts w:ascii="Arial" w:hAnsi="Arial"/>
        </w:rPr>
        <w:t>-</w:t>
      </w:r>
      <w:r w:rsidRPr="000E1D9F">
        <w:rPr>
          <w:rFonts w:ascii="Arial" w:hAnsi="Arial"/>
        </w:rPr>
        <w:tab/>
        <w:t>u plátců daně z přidané hodnoty v režimu přenesené daňové povinnosti datum provedení úhrady posledního závazku, a to včetně úhrady závazků z pracovně právních vztahů a vypořádání DPH podle daňové povinnosti,</w:t>
      </w:r>
    </w:p>
    <w:p w:rsidR="00AB3773" w:rsidRDefault="00AB3773" w:rsidP="00AB3773">
      <w:pPr>
        <w:pStyle w:val="Zkladntext"/>
        <w:spacing w:before="120" w:after="120"/>
        <w:ind w:left="709"/>
        <w:rPr>
          <w:rFonts w:ascii="Arial" w:hAnsi="Arial"/>
        </w:rPr>
      </w:pPr>
      <w:r w:rsidRPr="000E1D9F">
        <w:rPr>
          <w:rFonts w:ascii="Arial" w:hAnsi="Arial"/>
        </w:rPr>
        <w:t>-</w:t>
      </w:r>
      <w:r w:rsidRPr="000E1D9F">
        <w:rPr>
          <w:rFonts w:ascii="Arial" w:hAnsi="Arial"/>
        </w:rPr>
        <w:tab/>
        <w:t>u plátců daně z přidané hodnoty, u kterých není aplikován režim přenesené daňové povinnosti a u neplátců daně z přidané hodnoty datum provedení úhrady posledního závazku.</w:t>
      </w:r>
    </w:p>
    <w:p w:rsidR="00FA02F1" w:rsidRDefault="00FA02F1" w:rsidP="00FA02F1">
      <w:pPr>
        <w:pStyle w:val="Zkladntext"/>
        <w:numPr>
          <w:ilvl w:val="1"/>
          <w:numId w:val="11"/>
        </w:numPr>
        <w:spacing w:before="120" w:after="120"/>
        <w:ind w:left="720" w:firstLine="0"/>
        <w:rPr>
          <w:rFonts w:ascii="Arial" w:hAnsi="Arial"/>
        </w:rPr>
      </w:pPr>
      <w:r>
        <w:rPr>
          <w:rFonts w:ascii="Arial" w:hAnsi="Arial"/>
        </w:rPr>
        <w:t xml:space="preserve">Termínem Předložení </w:t>
      </w:r>
      <w:r w:rsidRPr="000E1D9F">
        <w:rPr>
          <w:rFonts w:ascii="Arial" w:hAnsi="Arial"/>
        </w:rPr>
        <w:t>dokumentace k závěrečnému vyhodnocení akce (projektu) se rozumí datum, do něhož lze nejpozději předat dokumenty k Závěrečnému vyhodnocení akce (projektu) na místně příslušnou pobočku CRR</w:t>
      </w:r>
      <w:r>
        <w:rPr>
          <w:rFonts w:ascii="Arial" w:hAnsi="Arial"/>
        </w:rPr>
        <w:t xml:space="preserve">. </w:t>
      </w:r>
    </w:p>
    <w:p w:rsidR="00DD2968" w:rsidRDefault="00DD2968">
      <w:pPr>
        <w:pStyle w:val="Zkladntext"/>
        <w:numPr>
          <w:ilvl w:val="1"/>
          <w:numId w:val="11"/>
        </w:numPr>
        <w:spacing w:before="120" w:after="120"/>
        <w:ind w:left="720" w:firstLine="0"/>
        <w:rPr>
          <w:rFonts w:ascii="Arial" w:hAnsi="Arial"/>
        </w:rPr>
      </w:pPr>
      <w:r>
        <w:rPr>
          <w:rFonts w:ascii="Arial" w:hAnsi="Arial"/>
        </w:rPr>
        <w:t>V případě, že v průběhu výběrového řízení projektu dojde k celkovému snížení finančních potřeb na realizaci projektu, musí být toto snížení provedeno ve prospěch státních prostředků i ostatních zdrojů tak, aby byl dodržen poměr těchto zdrojů stanovený v registra</w:t>
      </w:r>
      <w:r w:rsidR="00FA02F1">
        <w:rPr>
          <w:rFonts w:ascii="Arial" w:hAnsi="Arial"/>
        </w:rPr>
        <w:t xml:space="preserve">ci </w:t>
      </w:r>
      <w:r>
        <w:rPr>
          <w:rFonts w:ascii="Arial" w:hAnsi="Arial"/>
        </w:rPr>
        <w:t>akce</w:t>
      </w:r>
      <w:r w:rsidR="00FA02F1">
        <w:rPr>
          <w:rFonts w:ascii="Arial" w:hAnsi="Arial"/>
        </w:rPr>
        <w:t xml:space="preserve"> (projektu)</w:t>
      </w:r>
      <w:r>
        <w:rPr>
          <w:rFonts w:ascii="Arial" w:hAnsi="Arial"/>
        </w:rPr>
        <w:t>.</w:t>
      </w:r>
    </w:p>
    <w:p w:rsidR="00DD2968" w:rsidRDefault="00DD2968">
      <w:pPr>
        <w:pStyle w:val="Zkladntext"/>
        <w:numPr>
          <w:ilvl w:val="1"/>
          <w:numId w:val="11"/>
        </w:numPr>
        <w:spacing w:before="120" w:after="120"/>
        <w:ind w:left="720" w:firstLine="0"/>
        <w:rPr>
          <w:rFonts w:ascii="Arial" w:hAnsi="Arial"/>
        </w:rPr>
      </w:pPr>
      <w:r>
        <w:rPr>
          <w:rFonts w:ascii="Arial" w:hAnsi="Arial"/>
        </w:rPr>
        <w:t>V případě, že cena díla stanovená na základě ocenění výkazu výměr dle platného ceníku překročí předpokládané náklady stavební části stavby uvedené v registra</w:t>
      </w:r>
      <w:r w:rsidR="00FA02F1">
        <w:rPr>
          <w:rFonts w:ascii="Arial" w:hAnsi="Arial"/>
        </w:rPr>
        <w:t xml:space="preserve">ci </w:t>
      </w:r>
      <w:r>
        <w:rPr>
          <w:rFonts w:ascii="Arial" w:hAnsi="Arial"/>
        </w:rPr>
        <w:t>akce</w:t>
      </w:r>
      <w:r w:rsidR="00FA02F1">
        <w:rPr>
          <w:rFonts w:ascii="Arial" w:hAnsi="Arial"/>
        </w:rPr>
        <w:t xml:space="preserve"> (projektu)</w:t>
      </w:r>
      <w:r>
        <w:rPr>
          <w:rFonts w:ascii="Arial" w:hAnsi="Arial"/>
        </w:rPr>
        <w:t>, nesmí účastník programu</w:t>
      </w:r>
      <w:r w:rsidR="001431C2">
        <w:rPr>
          <w:rFonts w:ascii="Arial" w:hAnsi="Arial"/>
        </w:rPr>
        <w:t>/</w:t>
      </w:r>
      <w:r w:rsidR="00FA02F1">
        <w:rPr>
          <w:rFonts w:ascii="Arial" w:hAnsi="Arial"/>
        </w:rPr>
        <w:t xml:space="preserve">příjemce </w:t>
      </w:r>
      <w:r>
        <w:rPr>
          <w:rFonts w:ascii="Arial" w:hAnsi="Arial"/>
        </w:rPr>
        <w:t>vypsat výběrové řízení bez předchozího písemného souhlasu správce programu</w:t>
      </w:r>
      <w:r w:rsidR="001431C2">
        <w:rPr>
          <w:rFonts w:ascii="Arial" w:hAnsi="Arial"/>
        </w:rPr>
        <w:t>/poskytovatele dotace</w:t>
      </w:r>
      <w:r>
        <w:rPr>
          <w:rFonts w:ascii="Arial" w:hAnsi="Arial"/>
        </w:rPr>
        <w:t>.</w:t>
      </w:r>
    </w:p>
    <w:p w:rsidR="00DD2968" w:rsidRDefault="00DD2968">
      <w:pPr>
        <w:autoSpaceDE w:val="0"/>
        <w:autoSpaceDN w:val="0"/>
        <w:adjustRightInd w:val="0"/>
        <w:spacing w:after="120"/>
        <w:ind w:left="2061"/>
        <w:rPr>
          <w:rFonts w:cs="Times New Roman"/>
          <w:szCs w:val="22"/>
        </w:rPr>
      </w:pPr>
    </w:p>
    <w:p w:rsidR="00DD2968" w:rsidRDefault="00DD2968">
      <w:pPr>
        <w:pStyle w:val="Nadpis1"/>
        <w:numPr>
          <w:ilvl w:val="0"/>
          <w:numId w:val="13"/>
        </w:numPr>
        <w:spacing w:before="120" w:after="120"/>
        <w:jc w:val="both"/>
        <w:rPr>
          <w:rFonts w:cs="Times New Roman"/>
        </w:rPr>
      </w:pPr>
      <w:r>
        <w:rPr>
          <w:rFonts w:cs="Times New Roman"/>
        </w:rPr>
        <w:t>Podmínky čerpání finančních prostředků ze státního rozpočtu</w:t>
      </w:r>
    </w:p>
    <w:p w:rsidR="00DD2968" w:rsidRDefault="00DD2968">
      <w:pPr>
        <w:pStyle w:val="Zkladntext"/>
        <w:numPr>
          <w:ilvl w:val="1"/>
          <w:numId w:val="13"/>
        </w:numPr>
        <w:tabs>
          <w:tab w:val="clear" w:pos="1225"/>
          <w:tab w:val="num" w:pos="709"/>
        </w:tabs>
        <w:spacing w:before="120" w:after="120"/>
        <w:ind w:left="709" w:firstLine="0"/>
        <w:rPr>
          <w:rFonts w:ascii="Arial" w:hAnsi="Arial"/>
        </w:rPr>
      </w:pPr>
      <w:r>
        <w:rPr>
          <w:rFonts w:ascii="Arial" w:hAnsi="Arial"/>
        </w:rPr>
        <w:t>Čerpání výdajů státního rozpočtu je zabezpečeno u UniCredit Bank Czech republic, a.s. Čerpání výdajů státního rozpočtu na financování projektu bude povoleno do výše stanovené v pokynu k nastavení rozpočtového limitu vystaveného správcem rozpočtu</w:t>
      </w:r>
      <w:r w:rsidR="001431C2">
        <w:rPr>
          <w:rFonts w:ascii="Arial" w:hAnsi="Arial"/>
        </w:rPr>
        <w:t>/poskytovatelem dotace</w:t>
      </w:r>
      <w:r>
        <w:rPr>
          <w:rFonts w:ascii="Arial" w:hAnsi="Arial"/>
        </w:rPr>
        <w:t xml:space="preserve"> teprve na základě Rozhodnutí o poskytnutí dotace. Jednotlivé pokyny k nastavení rozpočtového limitu vystavuje správce programu</w:t>
      </w:r>
      <w:r w:rsidR="00C45C6C">
        <w:rPr>
          <w:rFonts w:ascii="Arial" w:hAnsi="Arial"/>
        </w:rPr>
        <w:t>/poskytovatelem dotace</w:t>
      </w:r>
      <w:r>
        <w:rPr>
          <w:rFonts w:ascii="Arial" w:hAnsi="Arial"/>
        </w:rPr>
        <w:t xml:space="preserve"> ve výši odpovídající dotaci ze SR a SF na daný kalendářní rok nebo etapu realizace projektu. Před vystavením dalšího pokynu k nastavení rozpočtového limitu musí účastník</w:t>
      </w:r>
      <w:r w:rsidR="00C45C6C">
        <w:rPr>
          <w:rFonts w:ascii="Arial" w:hAnsi="Arial"/>
        </w:rPr>
        <w:t>/</w:t>
      </w:r>
      <w:r w:rsidR="00FA02F1">
        <w:rPr>
          <w:rFonts w:ascii="Arial" w:hAnsi="Arial"/>
        </w:rPr>
        <w:t xml:space="preserve">příjemce </w:t>
      </w:r>
      <w:r>
        <w:rPr>
          <w:rFonts w:ascii="Arial" w:hAnsi="Arial"/>
        </w:rPr>
        <w:t>správci programu</w:t>
      </w:r>
      <w:r w:rsidR="00C45C6C">
        <w:rPr>
          <w:rFonts w:ascii="Arial" w:hAnsi="Arial"/>
        </w:rPr>
        <w:t>/poskytovateli dotace</w:t>
      </w:r>
      <w:r>
        <w:rPr>
          <w:rFonts w:ascii="Arial" w:hAnsi="Arial"/>
        </w:rPr>
        <w:t xml:space="preserve"> předložit vyúčtování poskytnutých veřejných finančních prostředků způsobem, který bude stanoven v podmínkách Rozhodnutí o poskytnutí dotace. </w:t>
      </w:r>
    </w:p>
    <w:p w:rsidR="00DD2968" w:rsidRDefault="00DD2968">
      <w:pPr>
        <w:pStyle w:val="Zkladntext"/>
        <w:numPr>
          <w:ilvl w:val="1"/>
          <w:numId w:val="13"/>
        </w:numPr>
        <w:tabs>
          <w:tab w:val="clear" w:pos="1225"/>
          <w:tab w:val="num" w:pos="709"/>
        </w:tabs>
        <w:spacing w:before="120" w:after="120"/>
        <w:ind w:left="709" w:firstLine="0"/>
        <w:rPr>
          <w:rFonts w:ascii="Arial" w:hAnsi="Arial"/>
        </w:rPr>
      </w:pPr>
      <w:r>
        <w:rPr>
          <w:rFonts w:ascii="Arial" w:hAnsi="Arial"/>
        </w:rPr>
        <w:t>Účastník programu</w:t>
      </w:r>
      <w:r w:rsidR="00C45C6C">
        <w:rPr>
          <w:rFonts w:ascii="Arial" w:hAnsi="Arial"/>
        </w:rPr>
        <w:t>/</w:t>
      </w:r>
      <w:r w:rsidR="00FA02F1">
        <w:rPr>
          <w:rFonts w:ascii="Arial" w:hAnsi="Arial"/>
        </w:rPr>
        <w:t xml:space="preserve">příjemce </w:t>
      </w:r>
      <w:r>
        <w:rPr>
          <w:rFonts w:ascii="Arial" w:hAnsi="Arial"/>
        </w:rPr>
        <w:t xml:space="preserve">nesmí hradit daň z přidané hodnoty </w:t>
      </w:r>
      <w:r w:rsidRPr="00FA02F1">
        <w:rPr>
          <w:rFonts w:ascii="Arial" w:hAnsi="Arial"/>
        </w:rPr>
        <w:t>z</w:t>
      </w:r>
      <w:r w:rsidR="00944368" w:rsidRPr="00FA02F1">
        <w:rPr>
          <w:rFonts w:ascii="Arial" w:hAnsi="Arial"/>
        </w:rPr>
        <w:t> poskytnuté dotace</w:t>
      </w:r>
      <w:r w:rsidR="00C3439A">
        <w:rPr>
          <w:rFonts w:ascii="Arial" w:hAnsi="Arial"/>
        </w:rPr>
        <w:t xml:space="preserve"> </w:t>
      </w:r>
      <w:r>
        <w:rPr>
          <w:rFonts w:ascii="Arial" w:hAnsi="Arial"/>
        </w:rPr>
        <w:t xml:space="preserve">v případě, že může uplatnit odpočet daně z přidané </w:t>
      </w:r>
      <w:r>
        <w:rPr>
          <w:rFonts w:ascii="Arial" w:hAnsi="Arial"/>
        </w:rPr>
        <w:lastRenderedPageBreak/>
        <w:t>hodnoty na vstupu. V informačním systému pak uvádí finanční potřeby bez daně z přidané hodnoty.</w:t>
      </w:r>
    </w:p>
    <w:p w:rsidR="00DD2968" w:rsidRDefault="00DD2968">
      <w:pPr>
        <w:pStyle w:val="Zkladntext"/>
        <w:numPr>
          <w:ilvl w:val="1"/>
          <w:numId w:val="13"/>
        </w:numPr>
        <w:tabs>
          <w:tab w:val="clear" w:pos="1225"/>
          <w:tab w:val="num" w:pos="709"/>
        </w:tabs>
        <w:spacing w:before="120" w:after="120"/>
        <w:ind w:left="709" w:firstLine="0"/>
        <w:rPr>
          <w:rFonts w:ascii="Arial" w:hAnsi="Arial"/>
        </w:rPr>
      </w:pPr>
      <w:r>
        <w:rPr>
          <w:rFonts w:ascii="Arial" w:hAnsi="Arial"/>
        </w:rPr>
        <w:t>Poskytování záloh na práce a dodávky financované ze státního rozpočtu se nepovoluje.</w:t>
      </w:r>
    </w:p>
    <w:p w:rsidR="00DD2968" w:rsidRDefault="00DD2968">
      <w:pPr>
        <w:pStyle w:val="Zkladntext"/>
        <w:numPr>
          <w:ilvl w:val="1"/>
          <w:numId w:val="13"/>
        </w:numPr>
        <w:tabs>
          <w:tab w:val="clear" w:pos="1225"/>
          <w:tab w:val="num" w:pos="709"/>
        </w:tabs>
        <w:spacing w:before="120" w:after="120"/>
        <w:ind w:left="709" w:firstLine="0"/>
        <w:rPr>
          <w:rFonts w:ascii="Arial" w:hAnsi="Arial"/>
        </w:rPr>
      </w:pPr>
      <w:r>
        <w:rPr>
          <w:rFonts w:ascii="Arial" w:hAnsi="Arial"/>
        </w:rPr>
        <w:t>Účastník programu</w:t>
      </w:r>
      <w:r w:rsidR="00C45C6C">
        <w:rPr>
          <w:rFonts w:ascii="Arial" w:hAnsi="Arial"/>
        </w:rPr>
        <w:t>/</w:t>
      </w:r>
      <w:r w:rsidR="00FA02F1">
        <w:rPr>
          <w:rFonts w:ascii="Arial" w:hAnsi="Arial"/>
        </w:rPr>
        <w:t xml:space="preserve">příjemce </w:t>
      </w:r>
      <w:r>
        <w:rPr>
          <w:rFonts w:ascii="Arial" w:hAnsi="Arial"/>
        </w:rPr>
        <w:t>může použít na financování projektu úvěr pouze na základě předchozího písemného souhlasu správce programu</w:t>
      </w:r>
      <w:r w:rsidR="00C45C6C">
        <w:rPr>
          <w:rFonts w:ascii="Arial" w:hAnsi="Arial"/>
        </w:rPr>
        <w:t>/poskytovatele dotace</w:t>
      </w:r>
      <w:r>
        <w:rPr>
          <w:rFonts w:ascii="Arial" w:hAnsi="Arial"/>
        </w:rPr>
        <w:t>.</w:t>
      </w:r>
    </w:p>
    <w:p w:rsidR="00DD2968" w:rsidRDefault="00DD2968">
      <w:pPr>
        <w:pStyle w:val="Zkladntext"/>
        <w:rPr>
          <w:rFonts w:ascii="Arial" w:hAnsi="Arial"/>
        </w:rPr>
      </w:pPr>
    </w:p>
    <w:p w:rsidR="00DD2968" w:rsidRDefault="00DD2968">
      <w:pPr>
        <w:pStyle w:val="Zkladntext"/>
        <w:numPr>
          <w:ilvl w:val="0"/>
          <w:numId w:val="14"/>
        </w:numPr>
        <w:tabs>
          <w:tab w:val="left" w:pos="1440"/>
        </w:tabs>
        <w:spacing w:before="120" w:after="120"/>
        <w:rPr>
          <w:rFonts w:ascii="Arial" w:hAnsi="Arial"/>
          <w:b/>
          <w:bCs/>
          <w:sz w:val="32"/>
        </w:rPr>
      </w:pPr>
      <w:r>
        <w:rPr>
          <w:rFonts w:ascii="Arial" w:hAnsi="Arial"/>
          <w:b/>
          <w:bCs/>
          <w:sz w:val="32"/>
        </w:rPr>
        <w:t xml:space="preserve">Dokumenty požadované pro vydání </w:t>
      </w:r>
      <w:r w:rsidR="00795A4C">
        <w:rPr>
          <w:rFonts w:ascii="Arial" w:hAnsi="Arial"/>
          <w:b/>
          <w:bCs/>
          <w:sz w:val="32"/>
        </w:rPr>
        <w:t>R</w:t>
      </w:r>
      <w:r>
        <w:rPr>
          <w:rFonts w:ascii="Arial" w:hAnsi="Arial"/>
          <w:b/>
          <w:bCs/>
          <w:sz w:val="32"/>
        </w:rPr>
        <w:t>ozhodnutí o poskytnutí dotace</w:t>
      </w:r>
    </w:p>
    <w:p w:rsidR="00693962" w:rsidRDefault="00693962" w:rsidP="00693962">
      <w:pPr>
        <w:pStyle w:val="Zkladntext"/>
        <w:numPr>
          <w:ilvl w:val="1"/>
          <w:numId w:val="14"/>
        </w:numPr>
        <w:spacing w:before="120" w:after="120"/>
        <w:ind w:left="1225"/>
        <w:rPr>
          <w:rFonts w:ascii="Arial" w:hAnsi="Arial"/>
        </w:rPr>
      </w:pPr>
      <w:r>
        <w:rPr>
          <w:rFonts w:ascii="Arial" w:hAnsi="Arial"/>
        </w:rPr>
        <w:t>Účastník programu</w:t>
      </w:r>
      <w:r w:rsidR="00C45C6C">
        <w:rPr>
          <w:rFonts w:ascii="Arial" w:hAnsi="Arial"/>
        </w:rPr>
        <w:t>/</w:t>
      </w:r>
      <w:r w:rsidR="00FA02F1">
        <w:rPr>
          <w:rFonts w:ascii="Arial" w:hAnsi="Arial"/>
        </w:rPr>
        <w:t xml:space="preserve">příjemce </w:t>
      </w:r>
      <w:r>
        <w:rPr>
          <w:rFonts w:ascii="Arial" w:hAnsi="Arial"/>
        </w:rPr>
        <w:t xml:space="preserve">dodává následující povinné přílohy předložené projektové žádosti </w:t>
      </w:r>
      <w:r>
        <w:rPr>
          <w:rFonts w:ascii="Arial" w:hAnsi="Arial"/>
          <w:i/>
          <w:iCs/>
        </w:rPr>
        <w:t xml:space="preserve">na místně příslušnou </w:t>
      </w:r>
      <w:r w:rsidRPr="009D4CDE">
        <w:rPr>
          <w:rFonts w:ascii="Arial" w:hAnsi="Arial"/>
          <w:iCs/>
        </w:rPr>
        <w:t xml:space="preserve">pobočku </w:t>
      </w:r>
      <w:r w:rsidR="009D4CDE" w:rsidRPr="009D4CDE">
        <w:rPr>
          <w:rFonts w:ascii="Arial" w:hAnsi="Arial"/>
          <w:iCs/>
        </w:rPr>
        <w:t>C</w:t>
      </w:r>
      <w:r w:rsidR="009D4CDE">
        <w:rPr>
          <w:rFonts w:ascii="Arial" w:hAnsi="Arial"/>
          <w:iCs/>
        </w:rPr>
        <w:t>entra pro regionální rozvoj</w:t>
      </w:r>
      <w:r w:rsidR="009D4CDE" w:rsidRPr="009D4CDE">
        <w:rPr>
          <w:rFonts w:ascii="Arial" w:hAnsi="Arial"/>
          <w:iCs/>
        </w:rPr>
        <w:t xml:space="preserve"> </w:t>
      </w:r>
      <w:r w:rsidRPr="009D4CDE">
        <w:rPr>
          <w:rFonts w:ascii="Arial" w:hAnsi="Arial"/>
          <w:iCs/>
        </w:rPr>
        <w:t>(</w:t>
      </w:r>
      <w:r w:rsidR="009D4CDE">
        <w:rPr>
          <w:rFonts w:ascii="Arial" w:hAnsi="Arial"/>
          <w:iCs/>
        </w:rPr>
        <w:t>dále jen CRR</w:t>
      </w:r>
      <w:r w:rsidRPr="009D4CDE">
        <w:rPr>
          <w:rFonts w:ascii="Arial" w:hAnsi="Arial"/>
          <w:iCs/>
        </w:rPr>
        <w:t>)</w:t>
      </w:r>
      <w:r w:rsidRPr="009D4CDE">
        <w:rPr>
          <w:rFonts w:ascii="Arial" w:hAnsi="Arial"/>
        </w:rPr>
        <w:t>.</w:t>
      </w:r>
      <w:r>
        <w:rPr>
          <w:rFonts w:ascii="Arial" w:hAnsi="Arial"/>
        </w:rPr>
        <w:t xml:space="preserve"> Přílohy musí být dodány 1 v elektronické a 1 v tištěné podobě. Pokud níže není uvedeno jinak, dodává účastník programu</w:t>
      </w:r>
      <w:r w:rsidR="00C45C6C">
        <w:rPr>
          <w:rFonts w:ascii="Arial" w:hAnsi="Arial"/>
        </w:rPr>
        <w:t>/</w:t>
      </w:r>
      <w:r w:rsidR="00FA02F1">
        <w:rPr>
          <w:rFonts w:ascii="Arial" w:hAnsi="Arial"/>
        </w:rPr>
        <w:t>příjemce</w:t>
      </w:r>
      <w:r>
        <w:rPr>
          <w:rFonts w:ascii="Arial" w:hAnsi="Arial"/>
        </w:rPr>
        <w:t xml:space="preserve"> přílohy </w:t>
      </w:r>
      <w:r w:rsidR="00C45C6C">
        <w:rPr>
          <w:rFonts w:ascii="Arial" w:hAnsi="Arial"/>
        </w:rPr>
        <w:t xml:space="preserve">bezodkladně po jejich nabytí, nejpozději </w:t>
      </w:r>
      <w:r w:rsidR="000C0D63">
        <w:rPr>
          <w:rFonts w:ascii="Arial" w:hAnsi="Arial"/>
        </w:rPr>
        <w:t xml:space="preserve">do </w:t>
      </w:r>
      <w:r w:rsidR="00F3238D">
        <w:rPr>
          <w:rFonts w:ascii="Arial" w:hAnsi="Arial"/>
        </w:rPr>
        <w:t>11 měsíců od vydání Registra</w:t>
      </w:r>
      <w:r w:rsidR="00FF222D">
        <w:rPr>
          <w:rFonts w:ascii="Arial" w:hAnsi="Arial"/>
        </w:rPr>
        <w:t xml:space="preserve">ce </w:t>
      </w:r>
      <w:r w:rsidR="00F3238D">
        <w:rPr>
          <w:rFonts w:ascii="Arial" w:hAnsi="Arial"/>
        </w:rPr>
        <w:t>akce</w:t>
      </w:r>
      <w:r w:rsidR="00FF222D">
        <w:rPr>
          <w:rFonts w:ascii="Arial" w:hAnsi="Arial"/>
        </w:rPr>
        <w:t xml:space="preserve"> (projektu</w:t>
      </w:r>
      <w:r w:rsidR="00274E54">
        <w:rPr>
          <w:rFonts w:ascii="Arial" w:hAnsi="Arial"/>
        </w:rPr>
        <w:t>)</w:t>
      </w:r>
      <w:r>
        <w:rPr>
          <w:rFonts w:ascii="Arial" w:hAnsi="Arial"/>
        </w:rPr>
        <w:t>.</w:t>
      </w:r>
    </w:p>
    <w:p w:rsidR="00DD2968" w:rsidRPr="009D4CDE" w:rsidRDefault="00DD2968">
      <w:pPr>
        <w:pStyle w:val="Zkladntext"/>
        <w:numPr>
          <w:ilvl w:val="1"/>
          <w:numId w:val="14"/>
        </w:numPr>
        <w:spacing w:before="120" w:after="120"/>
        <w:rPr>
          <w:rFonts w:ascii="Arial" w:hAnsi="Arial"/>
        </w:rPr>
      </w:pPr>
      <w:r w:rsidRPr="009D4CDE">
        <w:rPr>
          <w:rFonts w:ascii="Arial" w:hAnsi="Arial"/>
        </w:rPr>
        <w:t>Dokumenty požadované pro posouzení zadání zakázky:</w:t>
      </w:r>
    </w:p>
    <w:p w:rsidR="00EC68C1" w:rsidRPr="009D4CDE" w:rsidRDefault="00EC68C1" w:rsidP="009D4CDE">
      <w:pPr>
        <w:pStyle w:val="Zkladntext"/>
        <w:numPr>
          <w:ilvl w:val="0"/>
          <w:numId w:val="2"/>
        </w:numPr>
        <w:spacing w:before="120" w:after="120"/>
        <w:rPr>
          <w:rFonts w:ascii="Arial" w:hAnsi="Arial"/>
          <w:bCs/>
        </w:rPr>
      </w:pPr>
      <w:bookmarkStart w:id="10" w:name="OLE_LINK1"/>
      <w:bookmarkStart w:id="11" w:name="OLE_LINK2"/>
      <w:r w:rsidRPr="009D4CDE">
        <w:rPr>
          <w:rFonts w:ascii="Arial" w:hAnsi="Arial"/>
          <w:bCs/>
        </w:rPr>
        <w:t>oznámení výběrového řízení nebo výzva k podání nabídek a zadávací dokumentace</w:t>
      </w:r>
      <w:r w:rsidR="009D4CDE" w:rsidRPr="009D4CDE">
        <w:rPr>
          <w:rFonts w:ascii="Arial" w:hAnsi="Arial"/>
          <w:bCs/>
        </w:rPr>
        <w:t xml:space="preserve"> je-li k dispozici (dokumentace na stavební práce obsahuje navíc projektovou dokumentaci pro výběr zhotovitele)</w:t>
      </w:r>
    </w:p>
    <w:p w:rsidR="00DD2968" w:rsidRPr="009D4CDE" w:rsidRDefault="00DD2968">
      <w:pPr>
        <w:pStyle w:val="Zkladntext"/>
        <w:numPr>
          <w:ilvl w:val="0"/>
          <w:numId w:val="2"/>
        </w:numPr>
        <w:tabs>
          <w:tab w:val="num" w:pos="880"/>
        </w:tabs>
        <w:spacing w:before="120" w:after="120"/>
        <w:rPr>
          <w:rFonts w:ascii="Arial" w:hAnsi="Arial"/>
          <w:bCs/>
        </w:rPr>
      </w:pPr>
      <w:r w:rsidRPr="009D4CDE">
        <w:rPr>
          <w:rFonts w:ascii="Arial" w:hAnsi="Arial"/>
          <w:bCs/>
        </w:rPr>
        <w:t>jmenování/rozhodnutí zadavatele o složení hodnotící komise</w:t>
      </w:r>
      <w:r w:rsidR="00EC68C1" w:rsidRPr="009D4CDE">
        <w:rPr>
          <w:rFonts w:ascii="Arial" w:hAnsi="Arial"/>
          <w:bCs/>
        </w:rPr>
        <w:t xml:space="preserve"> nebo pověření osoby určené pro posouzení nabídek</w:t>
      </w:r>
      <w:r w:rsidRPr="009D4CDE">
        <w:rPr>
          <w:rFonts w:ascii="Arial" w:hAnsi="Arial"/>
          <w:bCs/>
        </w:rPr>
        <w:t>,</w:t>
      </w:r>
    </w:p>
    <w:p w:rsidR="00F3238D" w:rsidRPr="009C28BD" w:rsidRDefault="00F3238D" w:rsidP="00F3238D">
      <w:pPr>
        <w:pStyle w:val="Zkladntext"/>
        <w:numPr>
          <w:ilvl w:val="0"/>
          <w:numId w:val="2"/>
        </w:numPr>
        <w:tabs>
          <w:tab w:val="num" w:pos="880"/>
        </w:tabs>
        <w:spacing w:before="120" w:after="120"/>
        <w:rPr>
          <w:rFonts w:ascii="Arial" w:hAnsi="Arial"/>
          <w:bCs/>
        </w:rPr>
      </w:pPr>
      <w:r w:rsidRPr="009C28BD">
        <w:rPr>
          <w:rFonts w:ascii="Arial" w:hAnsi="Arial"/>
          <w:bCs/>
        </w:rPr>
        <w:t>informace o výběrovém řízení,</w:t>
      </w:r>
    </w:p>
    <w:p w:rsidR="00DD2968" w:rsidRDefault="00DD2968">
      <w:pPr>
        <w:pStyle w:val="Zkladntext"/>
        <w:numPr>
          <w:ilvl w:val="0"/>
          <w:numId w:val="2"/>
        </w:numPr>
        <w:tabs>
          <w:tab w:val="num" w:pos="880"/>
        </w:tabs>
        <w:spacing w:before="120" w:after="120"/>
        <w:rPr>
          <w:rFonts w:ascii="Arial" w:hAnsi="Arial"/>
          <w:bCs/>
        </w:rPr>
      </w:pPr>
      <w:r>
        <w:rPr>
          <w:rFonts w:ascii="Arial" w:hAnsi="Arial"/>
          <w:bCs/>
        </w:rPr>
        <w:t xml:space="preserve">pozvánky </w:t>
      </w:r>
      <w:r w:rsidR="00EC68C1">
        <w:rPr>
          <w:rFonts w:ascii="Arial" w:hAnsi="Arial"/>
          <w:bCs/>
        </w:rPr>
        <w:t>n</w:t>
      </w:r>
      <w:r>
        <w:rPr>
          <w:rFonts w:ascii="Arial" w:hAnsi="Arial"/>
          <w:bCs/>
        </w:rPr>
        <w:t>a jednání hodnotící komise,</w:t>
      </w:r>
    </w:p>
    <w:p w:rsidR="00DD2968" w:rsidRDefault="00DD2968">
      <w:pPr>
        <w:pStyle w:val="Zkladntext"/>
        <w:numPr>
          <w:ilvl w:val="0"/>
          <w:numId w:val="2"/>
        </w:numPr>
        <w:tabs>
          <w:tab w:val="num" w:pos="880"/>
        </w:tabs>
        <w:spacing w:before="120" w:after="120"/>
        <w:rPr>
          <w:rFonts w:ascii="Arial" w:hAnsi="Arial"/>
          <w:bCs/>
        </w:rPr>
      </w:pPr>
      <w:r>
        <w:rPr>
          <w:rFonts w:ascii="Arial" w:hAnsi="Arial"/>
          <w:bCs/>
        </w:rPr>
        <w:t>všechny obdržené nabídky,</w:t>
      </w:r>
    </w:p>
    <w:p w:rsidR="00DD2968" w:rsidRDefault="00DD2968">
      <w:pPr>
        <w:pStyle w:val="Zkladntext"/>
        <w:numPr>
          <w:ilvl w:val="0"/>
          <w:numId w:val="2"/>
        </w:numPr>
        <w:tabs>
          <w:tab w:val="num" w:pos="880"/>
        </w:tabs>
        <w:spacing w:before="120" w:after="120"/>
        <w:rPr>
          <w:rFonts w:ascii="Arial" w:hAnsi="Arial"/>
          <w:bCs/>
        </w:rPr>
      </w:pPr>
      <w:r>
        <w:rPr>
          <w:rFonts w:ascii="Arial" w:hAnsi="Arial"/>
          <w:bCs/>
        </w:rPr>
        <w:t>zpráva o posouzení a hodnocení nabídek,</w:t>
      </w:r>
    </w:p>
    <w:p w:rsidR="00DD2968" w:rsidRDefault="00DD2968">
      <w:pPr>
        <w:pStyle w:val="Zkladntext"/>
        <w:numPr>
          <w:ilvl w:val="0"/>
          <w:numId w:val="2"/>
        </w:numPr>
        <w:tabs>
          <w:tab w:val="num" w:pos="880"/>
        </w:tabs>
        <w:spacing w:before="120" w:after="120"/>
        <w:rPr>
          <w:rFonts w:ascii="Arial" w:hAnsi="Arial"/>
          <w:bCs/>
        </w:rPr>
      </w:pPr>
      <w:r>
        <w:rPr>
          <w:rFonts w:ascii="Arial" w:hAnsi="Arial"/>
          <w:bCs/>
        </w:rPr>
        <w:t>doklad o předání Zprávy z jednání hodnotící komise zadavateli,</w:t>
      </w:r>
    </w:p>
    <w:p w:rsidR="00DD2968" w:rsidRDefault="00DD2968">
      <w:pPr>
        <w:pStyle w:val="Zkladntext"/>
        <w:numPr>
          <w:ilvl w:val="0"/>
          <w:numId w:val="2"/>
        </w:numPr>
        <w:tabs>
          <w:tab w:val="num" w:pos="880"/>
        </w:tabs>
        <w:spacing w:before="120" w:after="120"/>
        <w:rPr>
          <w:rFonts w:ascii="Arial" w:hAnsi="Arial"/>
          <w:bCs/>
        </w:rPr>
      </w:pPr>
      <w:r>
        <w:rPr>
          <w:rFonts w:ascii="Arial" w:hAnsi="Arial"/>
          <w:bCs/>
        </w:rPr>
        <w:t>rozhodnutí statutárních orgánů zadavatele o přidělení zakázky vybranému uchazeči,</w:t>
      </w:r>
    </w:p>
    <w:p w:rsidR="00DD2968" w:rsidRDefault="00DD2968">
      <w:pPr>
        <w:pStyle w:val="Zkladntext"/>
        <w:numPr>
          <w:ilvl w:val="0"/>
          <w:numId w:val="2"/>
        </w:numPr>
        <w:tabs>
          <w:tab w:val="num" w:pos="880"/>
        </w:tabs>
        <w:spacing w:before="120" w:after="120"/>
        <w:rPr>
          <w:rFonts w:ascii="Arial" w:hAnsi="Arial"/>
          <w:bCs/>
        </w:rPr>
      </w:pPr>
      <w:r>
        <w:rPr>
          <w:rFonts w:ascii="Arial" w:hAnsi="Arial"/>
          <w:bCs/>
        </w:rPr>
        <w:t>dopisy zadavatele uchazečům,</w:t>
      </w:r>
    </w:p>
    <w:p w:rsidR="00DD2968" w:rsidRDefault="00DD2968">
      <w:pPr>
        <w:pStyle w:val="Zkladntext"/>
        <w:numPr>
          <w:ilvl w:val="0"/>
          <w:numId w:val="2"/>
        </w:numPr>
        <w:tabs>
          <w:tab w:val="num" w:pos="880"/>
        </w:tabs>
        <w:spacing w:before="120" w:after="120"/>
        <w:rPr>
          <w:rFonts w:ascii="Arial" w:hAnsi="Arial"/>
          <w:bCs/>
        </w:rPr>
      </w:pPr>
      <w:r>
        <w:rPr>
          <w:rFonts w:ascii="Arial" w:hAnsi="Arial"/>
          <w:bCs/>
        </w:rPr>
        <w:t xml:space="preserve">veškerá korespondence zadavatele k výběrovým řízením, </w:t>
      </w:r>
    </w:p>
    <w:p w:rsidR="000C0D63" w:rsidRDefault="000C0D63" w:rsidP="000C0D63">
      <w:pPr>
        <w:pStyle w:val="Zkladntext"/>
        <w:numPr>
          <w:ilvl w:val="0"/>
          <w:numId w:val="2"/>
        </w:numPr>
        <w:tabs>
          <w:tab w:val="num" w:pos="880"/>
        </w:tabs>
        <w:spacing w:before="120" w:after="120"/>
        <w:rPr>
          <w:rFonts w:ascii="Arial" w:hAnsi="Arial"/>
          <w:bCs/>
        </w:rPr>
      </w:pPr>
      <w:r>
        <w:rPr>
          <w:rFonts w:ascii="Arial" w:hAnsi="Arial"/>
          <w:bCs/>
        </w:rPr>
        <w:t>výsledek výběrového řízení,</w:t>
      </w:r>
    </w:p>
    <w:p w:rsidR="00DD2968" w:rsidRDefault="009D4CDE">
      <w:pPr>
        <w:pStyle w:val="Zkladntext"/>
        <w:numPr>
          <w:ilvl w:val="2"/>
          <w:numId w:val="19"/>
        </w:numPr>
        <w:tabs>
          <w:tab w:val="clear" w:pos="3600"/>
          <w:tab w:val="num" w:pos="851"/>
        </w:tabs>
        <w:spacing w:before="120" w:after="120"/>
        <w:ind w:left="851" w:hanging="142"/>
        <w:rPr>
          <w:rFonts w:ascii="Arial" w:hAnsi="Arial"/>
          <w:bCs/>
        </w:rPr>
      </w:pPr>
      <w:r>
        <w:rPr>
          <w:rFonts w:ascii="Arial" w:hAnsi="Arial"/>
          <w:bCs/>
        </w:rPr>
        <w:lastRenderedPageBreak/>
        <w:t>návrh smlouvy či smlouva</w:t>
      </w:r>
      <w:r w:rsidR="00DD2968">
        <w:rPr>
          <w:rFonts w:ascii="Arial" w:hAnsi="Arial"/>
          <w:bCs/>
        </w:rPr>
        <w:t xml:space="preserve"> s vítězným uchazečem</w:t>
      </w:r>
      <w:r>
        <w:rPr>
          <w:rFonts w:ascii="Arial" w:hAnsi="Arial"/>
          <w:bCs/>
        </w:rPr>
        <w:t>, je-li uzavřena</w:t>
      </w:r>
      <w:r w:rsidR="00DD2968">
        <w:rPr>
          <w:rFonts w:ascii="Arial" w:hAnsi="Arial"/>
          <w:bCs/>
        </w:rPr>
        <w:t>.</w:t>
      </w:r>
      <w:bookmarkEnd w:id="10"/>
      <w:bookmarkEnd w:id="11"/>
    </w:p>
    <w:p w:rsidR="00693962" w:rsidRDefault="00DD2968" w:rsidP="00693962">
      <w:pPr>
        <w:pStyle w:val="Zkladntext"/>
        <w:spacing w:before="120" w:after="120"/>
        <w:ind w:left="708"/>
        <w:rPr>
          <w:rFonts w:ascii="Arial" w:hAnsi="Arial"/>
          <w:b/>
          <w:szCs w:val="20"/>
        </w:rPr>
      </w:pPr>
      <w:r>
        <w:rPr>
          <w:rFonts w:ascii="Arial" w:hAnsi="Arial"/>
          <w:b/>
          <w:szCs w:val="20"/>
        </w:rPr>
        <w:t xml:space="preserve">Podrobný výčet dokumentů kontrolovaných při kontrole výběrového řízení je </w:t>
      </w:r>
      <w:r w:rsidR="00C45C6C">
        <w:rPr>
          <w:rFonts w:ascii="Arial" w:hAnsi="Arial"/>
          <w:b/>
          <w:szCs w:val="20"/>
        </w:rPr>
        <w:t xml:space="preserve">včetně dalších požadovaných postupů a povinných lhůt </w:t>
      </w:r>
      <w:r>
        <w:rPr>
          <w:rFonts w:ascii="Arial" w:hAnsi="Arial"/>
          <w:b/>
          <w:szCs w:val="20"/>
        </w:rPr>
        <w:t>uveden v Příručce pro žadatele a příjemce</w:t>
      </w:r>
      <w:r w:rsidR="004A7BB7">
        <w:rPr>
          <w:rFonts w:ascii="Arial" w:hAnsi="Arial"/>
          <w:b/>
          <w:szCs w:val="20"/>
        </w:rPr>
        <w:t xml:space="preserve"> </w:t>
      </w:r>
      <w:r w:rsidR="004A7BB7" w:rsidRPr="004A7BB7">
        <w:rPr>
          <w:rFonts w:ascii="Arial" w:hAnsi="Arial"/>
          <w:b/>
          <w:szCs w:val="20"/>
        </w:rPr>
        <w:t>a její příloze Meto</w:t>
      </w:r>
      <w:r w:rsidR="004A7BB7">
        <w:rPr>
          <w:rFonts w:ascii="Arial" w:hAnsi="Arial"/>
          <w:b/>
          <w:szCs w:val="20"/>
        </w:rPr>
        <w:t>dika zadávání zakázek Integrovaný operační program, oblasti intervence 3.1 a 3.3</w:t>
      </w:r>
      <w:r>
        <w:rPr>
          <w:rFonts w:ascii="Arial" w:hAnsi="Arial"/>
          <w:b/>
          <w:szCs w:val="20"/>
        </w:rPr>
        <w:t xml:space="preserve">. </w:t>
      </w:r>
    </w:p>
    <w:p w:rsidR="009C28BD" w:rsidRDefault="009C28BD" w:rsidP="009C28BD">
      <w:pPr>
        <w:pStyle w:val="Zkladntext"/>
        <w:spacing w:before="120" w:after="120"/>
        <w:ind w:left="720"/>
        <w:rPr>
          <w:rFonts w:ascii="Arial" w:hAnsi="Arial"/>
        </w:rPr>
      </w:pPr>
      <w:r w:rsidRPr="00B3614A">
        <w:rPr>
          <w:rFonts w:ascii="Arial" w:hAnsi="Arial"/>
          <w:bCs/>
        </w:rPr>
        <w:t xml:space="preserve">Tyto přílohy mohou být dodány v prosté kopii (vyjma </w:t>
      </w:r>
      <w:r>
        <w:rPr>
          <w:rFonts w:ascii="Arial" w:hAnsi="Arial"/>
          <w:bCs/>
        </w:rPr>
        <w:t>projektové</w:t>
      </w:r>
      <w:r w:rsidRPr="00B3614A">
        <w:rPr>
          <w:rFonts w:ascii="Arial" w:hAnsi="Arial"/>
          <w:bCs/>
        </w:rPr>
        <w:t xml:space="preserve"> dokumentace pro výběr zhotovitele)</w:t>
      </w:r>
      <w:r>
        <w:rPr>
          <w:rFonts w:ascii="Arial" w:hAnsi="Arial"/>
          <w:bCs/>
        </w:rPr>
        <w:t xml:space="preserve"> </w:t>
      </w:r>
      <w:r w:rsidRPr="00B3614A">
        <w:rPr>
          <w:rFonts w:ascii="Arial" w:hAnsi="Arial"/>
          <w:bCs/>
        </w:rPr>
        <w:t xml:space="preserve">a nemusí být v elektronické podobě (vyjma </w:t>
      </w:r>
      <w:r>
        <w:rPr>
          <w:rFonts w:ascii="Arial" w:hAnsi="Arial"/>
          <w:bCs/>
        </w:rPr>
        <w:t>formulářů informace o výběrovém řízení a výsledek výběrového řízení</w:t>
      </w:r>
      <w:r>
        <w:rPr>
          <w:rFonts w:ascii="Arial" w:hAnsi="Arial"/>
        </w:rPr>
        <w:t>).</w:t>
      </w:r>
    </w:p>
    <w:p w:rsidR="009D4CDE" w:rsidRDefault="009D4CDE" w:rsidP="009D4CDE">
      <w:pPr>
        <w:pStyle w:val="Zkladntext"/>
        <w:spacing w:before="120" w:after="120"/>
        <w:ind w:left="720"/>
        <w:rPr>
          <w:rFonts w:ascii="Arial" w:hAnsi="Arial"/>
        </w:rPr>
      </w:pPr>
      <w:r>
        <w:rPr>
          <w:rFonts w:ascii="Arial" w:hAnsi="Arial"/>
        </w:rPr>
        <w:t>Pokud nebude projektová dokumentace dodána v originále, příjemce prohlásí, že se dodaná verze shoduje s originálem a zároveň, že odpovídá projektové dokumentaci schválené stavebním úřadem.</w:t>
      </w:r>
    </w:p>
    <w:p w:rsidR="00DD2968" w:rsidRDefault="00DD2968">
      <w:pPr>
        <w:pStyle w:val="Zkladntext"/>
        <w:numPr>
          <w:ilvl w:val="1"/>
          <w:numId w:val="14"/>
        </w:numPr>
        <w:spacing w:before="120" w:after="120"/>
        <w:ind w:left="720" w:firstLine="0"/>
        <w:rPr>
          <w:rFonts w:ascii="Arial" w:hAnsi="Arial"/>
        </w:rPr>
      </w:pPr>
      <w:r>
        <w:rPr>
          <w:rFonts w:ascii="Arial" w:hAnsi="Arial"/>
        </w:rPr>
        <w:t xml:space="preserve">Výkaz výměr zpracovaný projektantem a oceněný dle platného sazebníku (s uvedením jeho názvu) včetně kalkulace cen projekčních prací a ceny TDI (technický dozor investora), který neobsahuje komplety </w:t>
      </w:r>
      <w:r w:rsidR="00FF222D">
        <w:rPr>
          <w:rFonts w:ascii="Arial" w:hAnsi="Arial"/>
        </w:rPr>
        <w:t xml:space="preserve">                  </w:t>
      </w:r>
      <w:r>
        <w:rPr>
          <w:rFonts w:ascii="Arial" w:hAnsi="Arial"/>
        </w:rPr>
        <w:t>a agregované položky</w:t>
      </w:r>
      <w:r w:rsidR="00693962">
        <w:rPr>
          <w:rFonts w:ascii="Arial" w:hAnsi="Arial"/>
        </w:rPr>
        <w:t>, a neoceněný výkaz výměr</w:t>
      </w:r>
      <w:r>
        <w:rPr>
          <w:rFonts w:ascii="Arial" w:hAnsi="Arial"/>
        </w:rPr>
        <w:t xml:space="preserve">. </w:t>
      </w:r>
      <w:r w:rsidR="00693962">
        <w:rPr>
          <w:rFonts w:ascii="Arial" w:hAnsi="Arial" w:cs="Arial"/>
        </w:rPr>
        <w:t>Elektronická verze výkazů</w:t>
      </w:r>
      <w:r>
        <w:rPr>
          <w:rFonts w:ascii="Arial" w:hAnsi="Arial" w:cs="Arial"/>
        </w:rPr>
        <w:t xml:space="preserve"> výměr musí být dodána v programu Microsoft Excel, případně jiném kompatibilním programu.</w:t>
      </w:r>
      <w:r w:rsidR="00693962">
        <w:rPr>
          <w:rFonts w:ascii="Arial" w:hAnsi="Arial" w:cs="Arial"/>
        </w:rPr>
        <w:t xml:space="preserve"> </w:t>
      </w:r>
      <w:r w:rsidR="00693962">
        <w:rPr>
          <w:rFonts w:ascii="Arial" w:hAnsi="Arial"/>
        </w:rPr>
        <w:t>Dokument příjemce dodává s kompletní projektovou dokumentací ke stavebnímu povolení.</w:t>
      </w:r>
    </w:p>
    <w:p w:rsidR="00DD2968" w:rsidRPr="003E401A" w:rsidRDefault="00DD2968">
      <w:pPr>
        <w:pStyle w:val="Zkladntext"/>
        <w:numPr>
          <w:ilvl w:val="1"/>
          <w:numId w:val="14"/>
        </w:numPr>
        <w:spacing w:before="120" w:after="120"/>
        <w:ind w:left="720" w:firstLine="0"/>
        <w:rPr>
          <w:rFonts w:ascii="Arial" w:hAnsi="Arial"/>
        </w:rPr>
      </w:pPr>
      <w:r w:rsidRPr="003E401A">
        <w:rPr>
          <w:rFonts w:ascii="Arial" w:hAnsi="Arial"/>
        </w:rPr>
        <w:t xml:space="preserve">Aktualizovaná vstupní data na formulářích </w:t>
      </w:r>
      <w:r w:rsidR="003E401A" w:rsidRPr="003E401A">
        <w:rPr>
          <w:rFonts w:ascii="Arial" w:hAnsi="Arial"/>
        </w:rPr>
        <w:t xml:space="preserve">přílohy č. 2 vyhlášky </w:t>
      </w:r>
      <w:r w:rsidR="00FF222D">
        <w:rPr>
          <w:rFonts w:ascii="Arial" w:hAnsi="Arial"/>
        </w:rPr>
        <w:t xml:space="preserve">            </w:t>
      </w:r>
      <w:r w:rsidR="003E401A" w:rsidRPr="003E401A">
        <w:rPr>
          <w:rFonts w:ascii="Arial" w:hAnsi="Arial"/>
        </w:rPr>
        <w:t xml:space="preserve">č. 560/2006 Sb., </w:t>
      </w:r>
      <w:r w:rsidR="003E401A" w:rsidRPr="003E401A">
        <w:rPr>
          <w:rFonts w:ascii="Arial" w:hAnsi="Arial" w:cs="Arial"/>
        </w:rPr>
        <w:t>o účasti státního rozpočtu na financování programů reprodukce majetku, ve znění pozdějších předpisů</w:t>
      </w:r>
      <w:r w:rsidR="00B11EA8" w:rsidRPr="003E401A">
        <w:rPr>
          <w:rFonts w:ascii="Arial" w:hAnsi="Arial"/>
        </w:rPr>
        <w:t xml:space="preserve"> nebo </w:t>
      </w:r>
      <w:r w:rsidRPr="003E401A">
        <w:rPr>
          <w:rFonts w:ascii="Arial" w:hAnsi="Arial"/>
        </w:rPr>
        <w:t>na formuláři v programu Microsoft Excel uveřejněném jako příloha výzvy, případně jiném kompatibilním programu.</w:t>
      </w:r>
    </w:p>
    <w:p w:rsidR="00DD2968" w:rsidRPr="00693962" w:rsidRDefault="00DD2968" w:rsidP="008769B2">
      <w:pPr>
        <w:pStyle w:val="Zkladntext"/>
        <w:numPr>
          <w:ilvl w:val="1"/>
          <w:numId w:val="14"/>
        </w:numPr>
        <w:tabs>
          <w:tab w:val="clear" w:pos="1215"/>
          <w:tab w:val="num" w:pos="1440"/>
        </w:tabs>
        <w:spacing w:before="120" w:after="120"/>
        <w:ind w:left="720" w:firstLine="0"/>
        <w:rPr>
          <w:rFonts w:ascii="Arial" w:hAnsi="Arial"/>
          <w:szCs w:val="20"/>
        </w:rPr>
      </w:pPr>
      <w:r w:rsidRPr="00C45C6C">
        <w:rPr>
          <w:rFonts w:ascii="Arial" w:hAnsi="Arial"/>
          <w:szCs w:val="20"/>
        </w:rPr>
        <w:t xml:space="preserve">Případný strukturovaný komentář jednotlivě zdůvodňující </w:t>
      </w:r>
      <w:r w:rsidRPr="008769B2">
        <w:rPr>
          <w:rFonts w:ascii="Arial" w:hAnsi="Arial"/>
          <w:bCs/>
          <w:szCs w:val="20"/>
        </w:rPr>
        <w:t>každé  nedodržení/úpravy/upřesnění</w:t>
      </w:r>
      <w:r w:rsidRPr="00C45C6C">
        <w:rPr>
          <w:rFonts w:ascii="Arial" w:hAnsi="Arial"/>
          <w:szCs w:val="20"/>
        </w:rPr>
        <w:t xml:space="preserve"> v</w:t>
      </w:r>
      <w:r w:rsidRPr="00693962">
        <w:rPr>
          <w:rFonts w:ascii="Arial" w:hAnsi="Arial"/>
          <w:szCs w:val="20"/>
        </w:rPr>
        <w:t> rozhodnutí stanovených</w:t>
      </w:r>
    </w:p>
    <w:p w:rsidR="00DD2968" w:rsidRDefault="00DD2968">
      <w:pPr>
        <w:pStyle w:val="Zkladntext"/>
        <w:numPr>
          <w:ilvl w:val="0"/>
          <w:numId w:val="5"/>
        </w:numPr>
        <w:spacing w:before="120" w:after="120"/>
        <w:rPr>
          <w:rFonts w:ascii="Arial" w:hAnsi="Arial"/>
          <w:szCs w:val="20"/>
        </w:rPr>
      </w:pPr>
      <w:r>
        <w:rPr>
          <w:rFonts w:ascii="Arial" w:hAnsi="Arial"/>
          <w:szCs w:val="20"/>
        </w:rPr>
        <w:t xml:space="preserve">hodnot projektovaných parametrů projektu, </w:t>
      </w:r>
    </w:p>
    <w:p w:rsidR="00DD2968" w:rsidRDefault="00DD2968">
      <w:pPr>
        <w:pStyle w:val="Zkladntext"/>
        <w:numPr>
          <w:ilvl w:val="0"/>
          <w:numId w:val="5"/>
        </w:numPr>
        <w:spacing w:before="120" w:after="120"/>
        <w:rPr>
          <w:rFonts w:ascii="Arial" w:hAnsi="Arial"/>
          <w:szCs w:val="20"/>
        </w:rPr>
      </w:pPr>
      <w:r>
        <w:rPr>
          <w:rFonts w:ascii="Arial" w:hAnsi="Arial"/>
          <w:szCs w:val="20"/>
        </w:rPr>
        <w:t xml:space="preserve">částek potřeb a zdrojů financování, </w:t>
      </w:r>
    </w:p>
    <w:p w:rsidR="00DD2968" w:rsidRDefault="00DD2968">
      <w:pPr>
        <w:pStyle w:val="Zkladntext"/>
        <w:numPr>
          <w:ilvl w:val="0"/>
          <w:numId w:val="5"/>
        </w:numPr>
        <w:spacing w:before="120" w:after="120"/>
        <w:rPr>
          <w:rFonts w:ascii="Arial" w:hAnsi="Arial"/>
          <w:szCs w:val="20"/>
        </w:rPr>
      </w:pPr>
      <w:r>
        <w:rPr>
          <w:rFonts w:ascii="Arial" w:hAnsi="Arial"/>
          <w:szCs w:val="20"/>
        </w:rPr>
        <w:t>jiných správcem programu</w:t>
      </w:r>
      <w:r w:rsidR="00C45C6C">
        <w:rPr>
          <w:rFonts w:ascii="Arial" w:hAnsi="Arial"/>
          <w:szCs w:val="20"/>
        </w:rPr>
        <w:t>/poskytovatelem dotace</w:t>
      </w:r>
      <w:r>
        <w:rPr>
          <w:rFonts w:ascii="Arial" w:hAnsi="Arial"/>
          <w:szCs w:val="20"/>
        </w:rPr>
        <w:t xml:space="preserve"> stanovených podmínek.</w:t>
      </w:r>
    </w:p>
    <w:p w:rsidR="00DD2968" w:rsidRDefault="00DD2968">
      <w:pPr>
        <w:pStyle w:val="Zkladntext"/>
        <w:numPr>
          <w:ilvl w:val="1"/>
          <w:numId w:val="14"/>
        </w:numPr>
        <w:spacing w:before="120" w:after="120"/>
        <w:ind w:left="720" w:firstLine="0"/>
        <w:rPr>
          <w:rFonts w:ascii="Arial" w:hAnsi="Arial"/>
        </w:rPr>
      </w:pPr>
      <w:r>
        <w:rPr>
          <w:rFonts w:ascii="Arial" w:hAnsi="Arial"/>
        </w:rPr>
        <w:t xml:space="preserve"> Návrhy smlouvy případně jiných smluvních dokumentů realizace projektu s vybraným dodavatelem včetně všech příloh.</w:t>
      </w:r>
    </w:p>
    <w:p w:rsidR="00DD2968" w:rsidRDefault="00DD2968">
      <w:pPr>
        <w:pStyle w:val="Zkladntext"/>
        <w:numPr>
          <w:ilvl w:val="1"/>
          <w:numId w:val="14"/>
        </w:numPr>
        <w:spacing w:before="120" w:after="120"/>
        <w:ind w:left="720" w:firstLine="0"/>
        <w:rPr>
          <w:rFonts w:ascii="Arial" w:hAnsi="Arial"/>
        </w:rPr>
      </w:pPr>
      <w:r>
        <w:rPr>
          <w:rFonts w:ascii="Arial" w:hAnsi="Arial"/>
        </w:rPr>
        <w:t xml:space="preserve"> Všechny dosud uzavřené smlouvy nebo objednávky vztahující se k</w:t>
      </w:r>
      <w:r w:rsidR="00FF222D">
        <w:rPr>
          <w:rFonts w:ascii="Arial" w:hAnsi="Arial"/>
        </w:rPr>
        <w:t> </w:t>
      </w:r>
      <w:r>
        <w:rPr>
          <w:rFonts w:ascii="Arial" w:hAnsi="Arial"/>
        </w:rPr>
        <w:t>dané</w:t>
      </w:r>
      <w:r w:rsidR="00FF222D">
        <w:rPr>
          <w:rFonts w:ascii="Arial" w:hAnsi="Arial"/>
        </w:rPr>
        <w:t>mu projektu</w:t>
      </w:r>
      <w:r>
        <w:rPr>
          <w:rFonts w:ascii="Arial" w:hAnsi="Arial"/>
        </w:rPr>
        <w:t xml:space="preserve">. </w:t>
      </w:r>
    </w:p>
    <w:p w:rsidR="00DD2968" w:rsidRDefault="00DD2968">
      <w:pPr>
        <w:pStyle w:val="Zkladntext"/>
        <w:numPr>
          <w:ilvl w:val="1"/>
          <w:numId w:val="14"/>
        </w:numPr>
        <w:spacing w:before="120" w:after="120"/>
        <w:ind w:left="720" w:firstLine="0"/>
        <w:rPr>
          <w:rFonts w:ascii="Arial" w:hAnsi="Arial"/>
        </w:rPr>
      </w:pPr>
      <w:r>
        <w:rPr>
          <w:rFonts w:ascii="Arial" w:hAnsi="Arial"/>
        </w:rPr>
        <w:t xml:space="preserve">Harmonogram stavebních prací včetně platebního kalendáře vyplývající z návrhu smlouvy. </w:t>
      </w:r>
    </w:p>
    <w:p w:rsidR="00DD2968" w:rsidRDefault="00DD2968">
      <w:pPr>
        <w:pStyle w:val="Zkladntext"/>
        <w:numPr>
          <w:ilvl w:val="1"/>
          <w:numId w:val="14"/>
        </w:numPr>
        <w:spacing w:before="120" w:after="120"/>
        <w:ind w:left="720" w:firstLine="0"/>
        <w:rPr>
          <w:rFonts w:ascii="Arial" w:hAnsi="Arial"/>
        </w:rPr>
      </w:pPr>
      <w:r>
        <w:rPr>
          <w:rFonts w:ascii="Arial" w:hAnsi="Arial"/>
        </w:rPr>
        <w:lastRenderedPageBreak/>
        <w:t>Projektová dokumentace ke stavebnímu povolení a stavební povolení s vyznačením o nabytí právní moci.</w:t>
      </w:r>
      <w:r w:rsidR="00693962">
        <w:rPr>
          <w:rFonts w:ascii="Arial" w:hAnsi="Arial"/>
        </w:rPr>
        <w:t xml:space="preserve"> Elektronická verze ve formátu *.dwg.</w:t>
      </w:r>
    </w:p>
    <w:p w:rsidR="00326BEC" w:rsidRDefault="00DD2968" w:rsidP="00693962">
      <w:pPr>
        <w:pStyle w:val="Zkladntext"/>
        <w:numPr>
          <w:ilvl w:val="1"/>
          <w:numId w:val="14"/>
        </w:numPr>
        <w:spacing w:before="120" w:after="120"/>
        <w:ind w:left="720" w:firstLine="0"/>
        <w:rPr>
          <w:rFonts w:ascii="Arial" w:hAnsi="Arial"/>
        </w:rPr>
      </w:pPr>
      <w:r>
        <w:rPr>
          <w:rFonts w:ascii="Arial" w:hAnsi="Arial"/>
        </w:rPr>
        <w:t xml:space="preserve"> Fotodokumentaci staveb před zahájením rekonstrukce.</w:t>
      </w:r>
      <w:r w:rsidR="00693962" w:rsidRPr="00693962">
        <w:rPr>
          <w:rFonts w:ascii="Arial" w:hAnsi="Arial"/>
        </w:rPr>
        <w:t xml:space="preserve"> </w:t>
      </w:r>
      <w:r w:rsidR="00693962">
        <w:rPr>
          <w:rFonts w:ascii="Arial" w:hAnsi="Arial"/>
        </w:rPr>
        <w:t>Fotodokumentaci dodává účastník programu společně s projektovou dokumentací ke stavebnímu povolení.</w:t>
      </w:r>
    </w:p>
    <w:p w:rsidR="00326BEC" w:rsidRPr="003C7EB0" w:rsidRDefault="00326BEC" w:rsidP="00326BEC">
      <w:pPr>
        <w:pStyle w:val="Zkladntext"/>
        <w:numPr>
          <w:ilvl w:val="1"/>
          <w:numId w:val="14"/>
        </w:numPr>
        <w:spacing w:before="120" w:after="120"/>
        <w:rPr>
          <w:rFonts w:ascii="Arial" w:hAnsi="Arial"/>
        </w:rPr>
      </w:pPr>
      <w:r w:rsidRPr="003C7EB0">
        <w:rPr>
          <w:rFonts w:ascii="Arial" w:hAnsi="Arial"/>
        </w:rPr>
        <w:t>Čestné prohlášení o zaměstnávání cílových skupin nebo o složení uživatelů služby</w:t>
      </w:r>
      <w:r>
        <w:rPr>
          <w:rFonts w:ascii="Arial" w:hAnsi="Arial"/>
        </w:rPr>
        <w:t xml:space="preserve"> a potvrzení příslušné instituce</w:t>
      </w:r>
      <w:r w:rsidRPr="003C7EB0">
        <w:rPr>
          <w:rFonts w:ascii="Arial" w:hAnsi="Arial"/>
        </w:rPr>
        <w:t>.</w:t>
      </w:r>
    </w:p>
    <w:p w:rsidR="00326BEC" w:rsidRPr="003C7EB0" w:rsidRDefault="00326BEC" w:rsidP="00326BEC">
      <w:pPr>
        <w:pStyle w:val="Zkladntext"/>
        <w:numPr>
          <w:ilvl w:val="1"/>
          <w:numId w:val="14"/>
        </w:numPr>
        <w:spacing w:before="120" w:after="120"/>
        <w:rPr>
          <w:rFonts w:ascii="Arial" w:hAnsi="Arial"/>
        </w:rPr>
      </w:pPr>
      <w:r w:rsidRPr="003C7EB0">
        <w:rPr>
          <w:rFonts w:ascii="Arial" w:hAnsi="Arial"/>
        </w:rPr>
        <w:t>Čestné prohlášení o poskytnuté podpoře de minimis</w:t>
      </w:r>
      <w:r w:rsidR="00127CAA">
        <w:rPr>
          <w:rFonts w:ascii="Arial" w:hAnsi="Arial"/>
        </w:rPr>
        <w:t>.</w:t>
      </w:r>
      <w:r w:rsidRPr="003C7EB0">
        <w:rPr>
          <w:rFonts w:ascii="Arial" w:hAnsi="Arial"/>
        </w:rPr>
        <w:t xml:space="preserve"> </w:t>
      </w:r>
    </w:p>
    <w:p w:rsidR="000C0D63" w:rsidRDefault="00326BEC" w:rsidP="00326BEC">
      <w:pPr>
        <w:pStyle w:val="Zkladntext"/>
        <w:spacing w:before="120" w:after="120"/>
        <w:rPr>
          <w:rFonts w:ascii="Arial" w:hAnsi="Arial"/>
        </w:rPr>
      </w:pPr>
      <w:r>
        <w:rPr>
          <w:rFonts w:ascii="Arial" w:hAnsi="Arial"/>
          <w:b/>
          <w:szCs w:val="20"/>
        </w:rPr>
        <w:t xml:space="preserve">Podrobný výčet dokumentů dodávaných před vydáním </w:t>
      </w:r>
      <w:r w:rsidR="00795A4C">
        <w:rPr>
          <w:rFonts w:ascii="Arial" w:hAnsi="Arial"/>
          <w:b/>
          <w:szCs w:val="20"/>
        </w:rPr>
        <w:t>R</w:t>
      </w:r>
      <w:r>
        <w:rPr>
          <w:rFonts w:ascii="Arial" w:hAnsi="Arial"/>
          <w:b/>
          <w:szCs w:val="20"/>
        </w:rPr>
        <w:t xml:space="preserve">ozhodnutí </w:t>
      </w:r>
      <w:r w:rsidR="00127CAA">
        <w:rPr>
          <w:rFonts w:ascii="Arial" w:hAnsi="Arial"/>
          <w:b/>
          <w:szCs w:val="20"/>
        </w:rPr>
        <w:t xml:space="preserve">                    </w:t>
      </w:r>
      <w:r>
        <w:rPr>
          <w:rFonts w:ascii="Arial" w:hAnsi="Arial"/>
          <w:b/>
          <w:szCs w:val="20"/>
        </w:rPr>
        <w:t xml:space="preserve">o poskytnutí dotace je uveden v Příručce pro žadatele a příjemce, </w:t>
      </w:r>
      <w:r w:rsidR="00127CAA">
        <w:rPr>
          <w:rFonts w:ascii="Arial" w:hAnsi="Arial"/>
          <w:b/>
          <w:szCs w:val="20"/>
        </w:rPr>
        <w:t>kap. 4.</w:t>
      </w:r>
    </w:p>
    <w:p w:rsidR="00DD2968" w:rsidRDefault="00DD2968">
      <w:pPr>
        <w:pStyle w:val="Zkladntext"/>
        <w:numPr>
          <w:ilvl w:val="0"/>
          <w:numId w:val="15"/>
        </w:numPr>
        <w:spacing w:before="120" w:after="120"/>
        <w:rPr>
          <w:rFonts w:ascii="Arial" w:hAnsi="Arial"/>
          <w:b/>
          <w:bCs/>
          <w:sz w:val="32"/>
        </w:rPr>
      </w:pPr>
      <w:r>
        <w:rPr>
          <w:rFonts w:ascii="Arial" w:hAnsi="Arial"/>
          <w:b/>
          <w:bCs/>
          <w:sz w:val="32"/>
        </w:rPr>
        <w:t>Obecné podmínky</w:t>
      </w:r>
    </w:p>
    <w:p w:rsidR="00DD2968" w:rsidRDefault="00DD2968" w:rsidP="001431C2">
      <w:pPr>
        <w:pStyle w:val="Zkladntext"/>
        <w:numPr>
          <w:ilvl w:val="1"/>
          <w:numId w:val="15"/>
        </w:numPr>
        <w:tabs>
          <w:tab w:val="clear" w:pos="1225"/>
          <w:tab w:val="num" w:pos="840"/>
        </w:tabs>
        <w:spacing w:before="120" w:after="120"/>
        <w:ind w:left="720" w:firstLine="0"/>
        <w:rPr>
          <w:rFonts w:ascii="Arial" w:hAnsi="Arial"/>
        </w:rPr>
      </w:pPr>
      <w:r>
        <w:rPr>
          <w:rFonts w:ascii="Arial" w:hAnsi="Arial"/>
        </w:rPr>
        <w:t>Při veškeré komunikaci se správcem programu</w:t>
      </w:r>
      <w:r w:rsidR="00C45C6C">
        <w:rPr>
          <w:rFonts w:ascii="Arial" w:hAnsi="Arial"/>
        </w:rPr>
        <w:t>/poskytovatelem dotace</w:t>
      </w:r>
      <w:r>
        <w:rPr>
          <w:rFonts w:ascii="Arial" w:hAnsi="Arial"/>
        </w:rPr>
        <w:t xml:space="preserve"> uvádí účastník programu</w:t>
      </w:r>
      <w:r w:rsidR="00C45C6C">
        <w:rPr>
          <w:rFonts w:ascii="Arial" w:hAnsi="Arial"/>
        </w:rPr>
        <w:t>/</w:t>
      </w:r>
      <w:r w:rsidR="00FA02F1">
        <w:rPr>
          <w:rFonts w:ascii="Arial" w:hAnsi="Arial"/>
        </w:rPr>
        <w:t>příjemce</w:t>
      </w:r>
      <w:r>
        <w:rPr>
          <w:rFonts w:ascii="Arial" w:hAnsi="Arial"/>
        </w:rPr>
        <w:t xml:space="preserve"> vždy evidenční číslo projektu a číslo jednací vydaného rozhodnutí.</w:t>
      </w:r>
    </w:p>
    <w:p w:rsidR="00DD2968" w:rsidRDefault="00DD2968" w:rsidP="001431C2">
      <w:pPr>
        <w:pStyle w:val="Zkladntext"/>
        <w:numPr>
          <w:ilvl w:val="1"/>
          <w:numId w:val="15"/>
        </w:numPr>
        <w:tabs>
          <w:tab w:val="clear" w:pos="1225"/>
          <w:tab w:val="num" w:pos="840"/>
        </w:tabs>
        <w:spacing w:before="120" w:after="120"/>
        <w:ind w:left="720" w:firstLine="0"/>
        <w:rPr>
          <w:rFonts w:ascii="Arial" w:hAnsi="Arial"/>
        </w:rPr>
      </w:pPr>
      <w:r>
        <w:rPr>
          <w:rFonts w:ascii="Arial" w:hAnsi="Arial"/>
        </w:rPr>
        <w:t>Účastník programu</w:t>
      </w:r>
      <w:r w:rsidR="00C45C6C">
        <w:rPr>
          <w:rFonts w:ascii="Arial" w:hAnsi="Arial"/>
        </w:rPr>
        <w:t>/</w:t>
      </w:r>
      <w:r w:rsidR="00FA02F1">
        <w:rPr>
          <w:rFonts w:ascii="Arial" w:hAnsi="Arial"/>
        </w:rPr>
        <w:t>příjemce</w:t>
      </w:r>
      <w:r>
        <w:rPr>
          <w:rFonts w:ascii="Arial" w:hAnsi="Arial"/>
        </w:rPr>
        <w:t xml:space="preserve"> zodpovídá za to, že jím předané doklady jsou úplné, pravdivé a v souladu s platnými právními předpisy.</w:t>
      </w:r>
    </w:p>
    <w:p w:rsidR="00DD2968" w:rsidRDefault="00DD2968" w:rsidP="001431C2">
      <w:pPr>
        <w:pStyle w:val="Zkladntext"/>
        <w:numPr>
          <w:ilvl w:val="1"/>
          <w:numId w:val="15"/>
        </w:numPr>
        <w:tabs>
          <w:tab w:val="clear" w:pos="1225"/>
          <w:tab w:val="num" w:pos="840"/>
        </w:tabs>
        <w:spacing w:before="120" w:after="120"/>
        <w:ind w:left="720" w:firstLine="0"/>
        <w:rPr>
          <w:rFonts w:ascii="Arial" w:hAnsi="Arial"/>
        </w:rPr>
      </w:pPr>
      <w:r>
        <w:rPr>
          <w:rFonts w:ascii="Arial" w:hAnsi="Arial"/>
        </w:rPr>
        <w:t>V průběhu celé</w:t>
      </w:r>
      <w:r w:rsidR="00C45C6C">
        <w:rPr>
          <w:rFonts w:ascii="Arial" w:hAnsi="Arial"/>
        </w:rPr>
        <w:t xml:space="preserve"> </w:t>
      </w:r>
      <w:r w:rsidR="000C0D63">
        <w:rPr>
          <w:rFonts w:ascii="Arial" w:hAnsi="Arial"/>
        </w:rPr>
        <w:t>akce</w:t>
      </w:r>
      <w:r>
        <w:rPr>
          <w:rFonts w:ascii="Arial" w:hAnsi="Arial"/>
        </w:rPr>
        <w:t>, včetně přípravného období, je správce programu</w:t>
      </w:r>
      <w:r w:rsidR="00C45C6C">
        <w:rPr>
          <w:rFonts w:ascii="Arial" w:hAnsi="Arial"/>
        </w:rPr>
        <w:t>/poskytovatel dotace</w:t>
      </w:r>
      <w:r>
        <w:rPr>
          <w:rFonts w:ascii="Arial" w:hAnsi="Arial"/>
        </w:rPr>
        <w:t xml:space="preserve"> oprávněn vyzvat účastníka</w:t>
      </w:r>
      <w:r w:rsidR="00C45C6C">
        <w:rPr>
          <w:rFonts w:ascii="Arial" w:hAnsi="Arial"/>
        </w:rPr>
        <w:t>/</w:t>
      </w:r>
      <w:r w:rsidR="00FA02F1">
        <w:rPr>
          <w:rFonts w:ascii="Arial" w:hAnsi="Arial"/>
        </w:rPr>
        <w:t>příjemce</w:t>
      </w:r>
      <w:r>
        <w:rPr>
          <w:rFonts w:ascii="Arial" w:hAnsi="Arial"/>
        </w:rPr>
        <w:t xml:space="preserve"> k předložení dalších dokladů, vztahujících se k dané akci. Účastník programu</w:t>
      </w:r>
      <w:r w:rsidR="00C45C6C">
        <w:rPr>
          <w:rFonts w:ascii="Arial" w:hAnsi="Arial"/>
        </w:rPr>
        <w:t>/</w:t>
      </w:r>
      <w:r w:rsidR="00FA02F1">
        <w:rPr>
          <w:rFonts w:ascii="Arial" w:hAnsi="Arial"/>
        </w:rPr>
        <w:t>příjemce</w:t>
      </w:r>
      <w:r>
        <w:rPr>
          <w:rFonts w:ascii="Arial" w:hAnsi="Arial"/>
        </w:rPr>
        <w:t xml:space="preserve"> je povinen požadované doklady správci programu</w:t>
      </w:r>
      <w:r w:rsidR="00C45C6C">
        <w:rPr>
          <w:rFonts w:ascii="Arial" w:hAnsi="Arial"/>
        </w:rPr>
        <w:t>/poskytovateli dotace</w:t>
      </w:r>
      <w:r>
        <w:rPr>
          <w:rFonts w:ascii="Arial" w:hAnsi="Arial"/>
        </w:rPr>
        <w:t xml:space="preserve"> neprodleně předložit.</w:t>
      </w:r>
    </w:p>
    <w:p w:rsidR="00DD2968" w:rsidRDefault="00DD2968" w:rsidP="008769B2">
      <w:pPr>
        <w:pStyle w:val="Zkladntext"/>
        <w:numPr>
          <w:ilvl w:val="1"/>
          <w:numId w:val="15"/>
        </w:numPr>
        <w:tabs>
          <w:tab w:val="clear" w:pos="1225"/>
          <w:tab w:val="num" w:pos="720"/>
        </w:tabs>
        <w:spacing w:before="120" w:after="120"/>
        <w:ind w:left="720" w:firstLine="0"/>
        <w:rPr>
          <w:rFonts w:ascii="Arial" w:hAnsi="Arial"/>
        </w:rPr>
      </w:pPr>
      <w:r>
        <w:rPr>
          <w:rFonts w:ascii="Arial" w:hAnsi="Arial"/>
          <w:b/>
          <w:bCs/>
          <w:szCs w:val="20"/>
        </w:rPr>
        <w:t>Účastník programu</w:t>
      </w:r>
      <w:r w:rsidR="00C45C6C">
        <w:rPr>
          <w:rFonts w:ascii="Arial" w:hAnsi="Arial"/>
          <w:b/>
          <w:bCs/>
          <w:szCs w:val="20"/>
        </w:rPr>
        <w:t>/</w:t>
      </w:r>
      <w:r w:rsidR="00FA02F1">
        <w:rPr>
          <w:rFonts w:ascii="Arial" w:hAnsi="Arial"/>
          <w:b/>
          <w:bCs/>
          <w:szCs w:val="20"/>
        </w:rPr>
        <w:t>příjemce</w:t>
      </w:r>
      <w:r>
        <w:rPr>
          <w:rFonts w:ascii="Arial" w:hAnsi="Arial"/>
          <w:b/>
          <w:bCs/>
          <w:szCs w:val="20"/>
        </w:rPr>
        <w:t xml:space="preserve"> musí neprodleně oznámit správci programu</w:t>
      </w:r>
      <w:r w:rsidR="00C45C6C" w:rsidRPr="008769B2">
        <w:rPr>
          <w:rFonts w:ascii="Arial" w:hAnsi="Arial"/>
          <w:b/>
        </w:rPr>
        <w:t>/poskytovateli dotace</w:t>
      </w:r>
      <w:r>
        <w:rPr>
          <w:rFonts w:ascii="Arial" w:hAnsi="Arial"/>
          <w:b/>
          <w:bCs/>
          <w:szCs w:val="20"/>
        </w:rPr>
        <w:t xml:space="preserve"> každou změnu, </w:t>
      </w:r>
      <w:r>
        <w:rPr>
          <w:rFonts w:ascii="Arial" w:hAnsi="Arial"/>
          <w:szCs w:val="20"/>
        </w:rPr>
        <w:t xml:space="preserve">která má vliv na stanovené závazné parametry, termíny a zdroje financování projektu uvedené v registračním listu akce včetně písemného zdůvodnění požadované změny a předložení souvisejících dokladů. </w:t>
      </w:r>
      <w:r w:rsidR="000C0D63">
        <w:rPr>
          <w:rFonts w:ascii="Arial" w:hAnsi="Arial"/>
          <w:szCs w:val="20"/>
        </w:rPr>
        <w:t xml:space="preserve">Změna musí být oznámena na formuláři Oznámení o změnách v projektu. </w:t>
      </w:r>
      <w:r>
        <w:rPr>
          <w:rFonts w:ascii="Arial" w:hAnsi="Arial"/>
          <w:szCs w:val="20"/>
        </w:rPr>
        <w:t xml:space="preserve"> </w:t>
      </w:r>
    </w:p>
    <w:p w:rsidR="009C28BD" w:rsidRDefault="009C28BD" w:rsidP="009C28BD">
      <w:pPr>
        <w:pStyle w:val="Zkladntext"/>
        <w:numPr>
          <w:ilvl w:val="1"/>
          <w:numId w:val="15"/>
        </w:numPr>
        <w:tabs>
          <w:tab w:val="clear" w:pos="1225"/>
          <w:tab w:val="num" w:pos="840"/>
        </w:tabs>
        <w:spacing w:before="120" w:after="120"/>
        <w:ind w:left="720" w:firstLine="0"/>
        <w:rPr>
          <w:rFonts w:ascii="Arial" w:hAnsi="Arial"/>
        </w:rPr>
      </w:pPr>
      <w:r w:rsidRPr="00DE6869">
        <w:rPr>
          <w:rFonts w:ascii="Arial" w:hAnsi="Arial"/>
        </w:rPr>
        <w:t xml:space="preserve">Každý kalendářní rok v termínu do 15. ledna předloží příjemce </w:t>
      </w:r>
      <w:r>
        <w:rPr>
          <w:rFonts w:ascii="Arial" w:hAnsi="Arial"/>
        </w:rPr>
        <w:t xml:space="preserve">               </w:t>
      </w:r>
      <w:r w:rsidRPr="00DE6869">
        <w:rPr>
          <w:rFonts w:ascii="Arial" w:hAnsi="Arial"/>
        </w:rPr>
        <w:t xml:space="preserve">v souladu s Vyhláškou 52/2008 Sb., kterou se stanoví zásady a termíny finančního vypořádání vztahů se státním rozpočtem, státními finančními aktivy nebo Národním fondem, roční vyúčtování finančních prostředků, na formulářích Neinvestiční bilance potřeb    a zdrojů financování akce (projektu) a Investiční bilance potřeb a zdrojů financování akce (projektu),a to elektronickou poštou na adresu: soc.integraceIOP@mpsv.cz      a písemně na adresu: MPSV, odbor programového financování, Na Poříčním právu 1, </w:t>
      </w:r>
      <w:r>
        <w:rPr>
          <w:rFonts w:ascii="Arial" w:hAnsi="Arial"/>
        </w:rPr>
        <w:t xml:space="preserve">            </w:t>
      </w:r>
      <w:r w:rsidRPr="00DE6869">
        <w:rPr>
          <w:rFonts w:ascii="Arial" w:hAnsi="Arial"/>
        </w:rPr>
        <w:t>128 01 Praha 2.</w:t>
      </w:r>
    </w:p>
    <w:p w:rsidR="009C28BD" w:rsidRDefault="009C28BD" w:rsidP="009C28BD">
      <w:pPr>
        <w:pStyle w:val="Zkladntext"/>
        <w:spacing w:before="120" w:after="120"/>
        <w:ind w:left="720"/>
        <w:rPr>
          <w:rFonts w:ascii="Arial" w:hAnsi="Arial"/>
        </w:rPr>
      </w:pPr>
    </w:p>
    <w:p w:rsidR="00DD2968" w:rsidRDefault="00DD2968" w:rsidP="00804F0C">
      <w:pPr>
        <w:pStyle w:val="Nadpis2"/>
      </w:pPr>
      <w:r>
        <w:t>Prohlášení příjemce k Registra</w:t>
      </w:r>
      <w:r w:rsidR="00FF222D">
        <w:t xml:space="preserve">ci </w:t>
      </w:r>
      <w:r>
        <w:t>akce</w:t>
      </w:r>
      <w:r w:rsidR="00FF222D">
        <w:t xml:space="preserve"> (projektu)</w:t>
      </w:r>
    </w:p>
    <w:p w:rsidR="00DD2968" w:rsidRDefault="00DD2968" w:rsidP="00804F0C">
      <w:pPr>
        <w:pStyle w:val="Nadpis2"/>
        <w:rPr>
          <w:i/>
          <w:sz w:val="24"/>
        </w:rPr>
      </w:pPr>
    </w:p>
    <w:p w:rsidR="00DD2968" w:rsidRDefault="00DD2968" w:rsidP="00804F0C">
      <w:pPr>
        <w:pStyle w:val="Nadpis2"/>
        <w:rPr>
          <w:i/>
          <w:sz w:val="24"/>
        </w:rPr>
      </w:pPr>
    </w:p>
    <w:p w:rsidR="00DD2968" w:rsidRDefault="00DD2968" w:rsidP="00804F0C">
      <w:pPr>
        <w:pStyle w:val="Nadpis2"/>
        <w:rPr>
          <w:rFonts w:cs="Times New Roman"/>
          <w:i/>
          <w:sz w:val="24"/>
        </w:rPr>
      </w:pPr>
    </w:p>
    <w:p w:rsidR="00DD2968" w:rsidRPr="007637BA" w:rsidRDefault="00DD2968" w:rsidP="00E367D9">
      <w:pPr>
        <w:pStyle w:val="Nadpis2"/>
        <w:jc w:val="both"/>
        <w:rPr>
          <w:rFonts w:cs="Times New Roman"/>
          <w:b w:val="0"/>
          <w:sz w:val="24"/>
        </w:rPr>
      </w:pPr>
      <w:r w:rsidRPr="007637BA">
        <w:rPr>
          <w:rFonts w:cs="Times New Roman"/>
          <w:b w:val="0"/>
          <w:sz w:val="24"/>
        </w:rPr>
        <w:t>Příjemce prohlašuje a svým podpisem také stvrzuje, že:</w:t>
      </w:r>
    </w:p>
    <w:p w:rsidR="00DD2968" w:rsidRPr="007637BA" w:rsidRDefault="00DD2968" w:rsidP="00E367D9">
      <w:pPr>
        <w:pStyle w:val="Nadpis2"/>
        <w:jc w:val="both"/>
        <w:rPr>
          <w:rFonts w:cs="Times New Roman"/>
          <w:b w:val="0"/>
          <w:sz w:val="24"/>
        </w:rPr>
      </w:pPr>
    </w:p>
    <w:p w:rsidR="00DD2968" w:rsidRPr="007637BA" w:rsidRDefault="00DD2968" w:rsidP="00E367D9">
      <w:pPr>
        <w:pStyle w:val="Nadpis2"/>
        <w:jc w:val="both"/>
        <w:rPr>
          <w:rFonts w:cs="Times New Roman"/>
          <w:b w:val="0"/>
          <w:sz w:val="24"/>
        </w:rPr>
      </w:pPr>
      <w:r w:rsidRPr="007637BA">
        <w:rPr>
          <w:rFonts w:cs="Times New Roman"/>
          <w:b w:val="0"/>
          <w:sz w:val="24"/>
        </w:rPr>
        <w:t>a) údaje vztahující se k identifikaci příjemce jakož i údaje o projektu, uvedené v Registra</w:t>
      </w:r>
      <w:r w:rsidR="00FF222D" w:rsidRPr="007637BA">
        <w:rPr>
          <w:rFonts w:cs="Times New Roman"/>
          <w:b w:val="0"/>
          <w:sz w:val="24"/>
        </w:rPr>
        <w:t xml:space="preserve">ci </w:t>
      </w:r>
      <w:r w:rsidR="00B905DD" w:rsidRPr="007637BA">
        <w:rPr>
          <w:rFonts w:cs="Times New Roman"/>
          <w:b w:val="0"/>
          <w:sz w:val="24"/>
        </w:rPr>
        <w:t>akce</w:t>
      </w:r>
      <w:r w:rsidR="00FF222D" w:rsidRPr="007637BA">
        <w:rPr>
          <w:rFonts w:cs="Times New Roman"/>
          <w:b w:val="0"/>
          <w:sz w:val="24"/>
        </w:rPr>
        <w:t xml:space="preserve"> (projektu)</w:t>
      </w:r>
      <w:r w:rsidR="00B905DD" w:rsidRPr="007637BA">
        <w:rPr>
          <w:rFonts w:cs="Times New Roman"/>
          <w:b w:val="0"/>
          <w:sz w:val="24"/>
        </w:rPr>
        <w:t xml:space="preserve"> </w:t>
      </w:r>
      <w:r w:rsidRPr="007637BA">
        <w:rPr>
          <w:rFonts w:cs="Times New Roman"/>
          <w:b w:val="0"/>
          <w:sz w:val="24"/>
        </w:rPr>
        <w:t>a Podmínkách k </w:t>
      </w:r>
      <w:r w:rsidR="00FF222D" w:rsidRPr="007637BA">
        <w:rPr>
          <w:rFonts w:cs="Times New Roman"/>
          <w:b w:val="0"/>
          <w:sz w:val="24"/>
        </w:rPr>
        <w:t>Registraci</w:t>
      </w:r>
      <w:r w:rsidRPr="007637BA">
        <w:rPr>
          <w:rFonts w:cs="Times New Roman"/>
          <w:b w:val="0"/>
          <w:sz w:val="24"/>
        </w:rPr>
        <w:t xml:space="preserve"> akce </w:t>
      </w:r>
      <w:r w:rsidR="00FF222D" w:rsidRPr="007637BA">
        <w:rPr>
          <w:rFonts w:cs="Times New Roman"/>
          <w:b w:val="0"/>
          <w:sz w:val="24"/>
        </w:rPr>
        <w:t xml:space="preserve">(projektu) </w:t>
      </w:r>
      <w:r w:rsidRPr="007637BA">
        <w:rPr>
          <w:rFonts w:cs="Times New Roman"/>
          <w:b w:val="0"/>
          <w:sz w:val="24"/>
        </w:rPr>
        <w:t xml:space="preserve">jsou pravdivé </w:t>
      </w:r>
      <w:ins w:id="12" w:author="Bařtipánová Blanka (MPSV)" w:date="2012-10-22T17:06:00Z">
        <w:r w:rsidR="007637BA">
          <w:rPr>
            <w:rFonts w:cs="Times New Roman"/>
            <w:b w:val="0"/>
            <w:sz w:val="24"/>
          </w:rPr>
          <w:t xml:space="preserve">     </w:t>
        </w:r>
      </w:ins>
      <w:r w:rsidRPr="007637BA">
        <w:rPr>
          <w:rFonts w:cs="Times New Roman"/>
          <w:b w:val="0"/>
          <w:sz w:val="24"/>
        </w:rPr>
        <w:t>a úplné,</w:t>
      </w:r>
    </w:p>
    <w:p w:rsidR="00DD2968" w:rsidRPr="007637BA" w:rsidRDefault="00DD2968" w:rsidP="00E367D9">
      <w:pPr>
        <w:pStyle w:val="Nadpis2"/>
        <w:jc w:val="both"/>
        <w:rPr>
          <w:rFonts w:cs="Times New Roman"/>
          <w:b w:val="0"/>
          <w:sz w:val="24"/>
        </w:rPr>
      </w:pPr>
    </w:p>
    <w:p w:rsidR="00DD2968" w:rsidRPr="007637BA" w:rsidRDefault="00DD2968" w:rsidP="00E367D9">
      <w:pPr>
        <w:pStyle w:val="Nadpis2"/>
        <w:jc w:val="both"/>
        <w:rPr>
          <w:rFonts w:cs="Times New Roman"/>
          <w:b w:val="0"/>
          <w:sz w:val="24"/>
        </w:rPr>
      </w:pPr>
      <w:r w:rsidRPr="007637BA">
        <w:rPr>
          <w:rFonts w:cs="Times New Roman"/>
          <w:b w:val="0"/>
          <w:sz w:val="24"/>
        </w:rPr>
        <w:t>b) si je vědom následků (včetně trestněprávních), které by mohly vzniknout uváděním nepravdivých nebo neúplných údajů a vedly by tak k neoprávněnému čerpání dotace,</w:t>
      </w:r>
    </w:p>
    <w:p w:rsidR="00DD2968" w:rsidRPr="007637BA" w:rsidRDefault="00DD2968" w:rsidP="00E367D9">
      <w:pPr>
        <w:pStyle w:val="Nadpis2"/>
        <w:jc w:val="both"/>
        <w:rPr>
          <w:rFonts w:cs="Times New Roman"/>
          <w:b w:val="0"/>
          <w:sz w:val="24"/>
        </w:rPr>
      </w:pPr>
    </w:p>
    <w:p w:rsidR="00DD2968" w:rsidRPr="007637BA" w:rsidRDefault="00DD2968" w:rsidP="00E367D9">
      <w:pPr>
        <w:pStyle w:val="Nadpis2"/>
        <w:jc w:val="both"/>
        <w:rPr>
          <w:rFonts w:cs="Times New Roman"/>
          <w:b w:val="0"/>
          <w:sz w:val="24"/>
        </w:rPr>
      </w:pPr>
      <w:r w:rsidRPr="007637BA">
        <w:rPr>
          <w:rFonts w:cs="Times New Roman"/>
          <w:b w:val="0"/>
          <w:sz w:val="24"/>
        </w:rPr>
        <w:t xml:space="preserve">c) přijímá všechny stanovené podmínky, vyslovuje s nimi svůj bezvýhradný souhlas </w:t>
      </w:r>
      <w:ins w:id="13" w:author="Bařtipánová Blanka (MPSV)" w:date="2012-10-22T17:06:00Z">
        <w:r w:rsidR="007637BA">
          <w:rPr>
            <w:rFonts w:cs="Times New Roman"/>
            <w:b w:val="0"/>
            <w:sz w:val="24"/>
          </w:rPr>
          <w:t xml:space="preserve">       </w:t>
        </w:r>
      </w:ins>
      <w:r w:rsidRPr="007637BA">
        <w:rPr>
          <w:rFonts w:cs="Times New Roman"/>
          <w:b w:val="0"/>
          <w:sz w:val="24"/>
        </w:rPr>
        <w:t>a zavazuje se k jejich splnění, stejně jako ke splnění závazků vyplývajících mu z Registra</w:t>
      </w:r>
      <w:r w:rsidR="00FF222D" w:rsidRPr="007637BA">
        <w:rPr>
          <w:rFonts w:cs="Times New Roman"/>
          <w:b w:val="0"/>
          <w:sz w:val="24"/>
        </w:rPr>
        <w:t xml:space="preserve">ce </w:t>
      </w:r>
      <w:r w:rsidRPr="007637BA">
        <w:rPr>
          <w:rFonts w:cs="Times New Roman"/>
          <w:b w:val="0"/>
          <w:sz w:val="24"/>
        </w:rPr>
        <w:t>akce</w:t>
      </w:r>
      <w:r w:rsidR="00FF222D" w:rsidRPr="007637BA">
        <w:rPr>
          <w:rFonts w:cs="Times New Roman"/>
          <w:b w:val="0"/>
          <w:sz w:val="24"/>
        </w:rPr>
        <w:t xml:space="preserve"> (projektu)</w:t>
      </w:r>
      <w:r w:rsidRPr="007637BA">
        <w:rPr>
          <w:rFonts w:cs="Times New Roman"/>
          <w:b w:val="0"/>
          <w:sz w:val="24"/>
        </w:rPr>
        <w:t>, Podmínek k Registra</w:t>
      </w:r>
      <w:r w:rsidR="00FF222D" w:rsidRPr="007637BA">
        <w:rPr>
          <w:rFonts w:cs="Times New Roman"/>
          <w:b w:val="0"/>
          <w:sz w:val="24"/>
        </w:rPr>
        <w:t xml:space="preserve">ci </w:t>
      </w:r>
      <w:r w:rsidRPr="007637BA">
        <w:rPr>
          <w:rFonts w:cs="Times New Roman"/>
          <w:b w:val="0"/>
          <w:sz w:val="24"/>
        </w:rPr>
        <w:t>akce</w:t>
      </w:r>
      <w:r w:rsidR="00FF222D" w:rsidRPr="007637BA">
        <w:rPr>
          <w:rFonts w:cs="Times New Roman"/>
          <w:b w:val="0"/>
          <w:sz w:val="24"/>
        </w:rPr>
        <w:t xml:space="preserve"> (projektu)</w:t>
      </w:r>
      <w:r w:rsidRPr="007637BA">
        <w:rPr>
          <w:rFonts w:cs="Times New Roman"/>
          <w:b w:val="0"/>
          <w:sz w:val="24"/>
        </w:rPr>
        <w:t xml:space="preserve"> a Příručky pro žadatele a příjemce v platném znění.</w:t>
      </w:r>
    </w:p>
    <w:p w:rsidR="00DD2968" w:rsidRPr="007637BA" w:rsidRDefault="00DD2968" w:rsidP="00E367D9">
      <w:pPr>
        <w:pStyle w:val="Nadpis2"/>
        <w:jc w:val="both"/>
        <w:rPr>
          <w:rFonts w:cs="Times New Roman"/>
          <w:b w:val="0"/>
          <w:sz w:val="24"/>
        </w:rPr>
      </w:pPr>
    </w:p>
    <w:p w:rsidR="00DD2968" w:rsidRPr="007637BA" w:rsidRDefault="00DD2968" w:rsidP="00804F0C">
      <w:pPr>
        <w:pStyle w:val="Nadpis2"/>
        <w:rPr>
          <w:rFonts w:cs="Times New Roman"/>
          <w:b w:val="0"/>
          <w:sz w:val="24"/>
        </w:rPr>
      </w:pPr>
    </w:p>
    <w:p w:rsidR="00DD2968" w:rsidRPr="007637BA" w:rsidRDefault="00DD2968" w:rsidP="00804F0C">
      <w:pPr>
        <w:pStyle w:val="Nadpis2"/>
        <w:rPr>
          <w:rFonts w:cs="Times New Roman"/>
          <w:b w:val="0"/>
          <w:sz w:val="24"/>
        </w:rPr>
      </w:pPr>
    </w:p>
    <w:p w:rsidR="00DD2968" w:rsidRPr="007637BA" w:rsidRDefault="00DD2968" w:rsidP="00804F0C">
      <w:pPr>
        <w:pStyle w:val="Nadpis2"/>
        <w:rPr>
          <w:rFonts w:cs="Times New Roman"/>
          <w:b w:val="0"/>
          <w:sz w:val="24"/>
        </w:rPr>
      </w:pPr>
    </w:p>
    <w:p w:rsidR="00DD2968" w:rsidRPr="007637BA" w:rsidRDefault="00DD2968" w:rsidP="00804F0C">
      <w:pPr>
        <w:pStyle w:val="Nadpis2"/>
        <w:rPr>
          <w:rFonts w:cs="Times New Roman"/>
          <w:b w:val="0"/>
          <w:sz w:val="24"/>
          <w:lang w:val="de-DE"/>
        </w:rPr>
      </w:pPr>
      <w:r w:rsidRPr="007637BA">
        <w:rPr>
          <w:rFonts w:cs="Times New Roman"/>
          <w:b w:val="0"/>
          <w:sz w:val="24"/>
          <w:lang w:val="de-DE"/>
        </w:rPr>
        <w:t>Místo a datum:……………………</w:t>
      </w:r>
      <w:r w:rsidRPr="007637BA">
        <w:rPr>
          <w:rFonts w:cs="Times New Roman"/>
          <w:b w:val="0"/>
          <w:sz w:val="24"/>
          <w:lang w:val="de-DE"/>
        </w:rPr>
        <w:tab/>
      </w:r>
      <w:r w:rsidRPr="007637BA">
        <w:rPr>
          <w:rFonts w:cs="Times New Roman"/>
          <w:b w:val="0"/>
          <w:sz w:val="24"/>
          <w:lang w:val="de-DE"/>
        </w:rPr>
        <w:tab/>
      </w:r>
      <w:r w:rsidRPr="007637BA">
        <w:rPr>
          <w:rFonts w:cs="Times New Roman"/>
          <w:b w:val="0"/>
          <w:sz w:val="24"/>
          <w:lang w:val="de-DE"/>
        </w:rPr>
        <w:tab/>
        <w:t>..………………….…………………..</w:t>
      </w:r>
    </w:p>
    <w:p w:rsidR="00DD2968" w:rsidRPr="007637BA" w:rsidRDefault="00DD2968" w:rsidP="00804F0C">
      <w:pPr>
        <w:pStyle w:val="Nadpis2"/>
        <w:rPr>
          <w:rFonts w:cs="Times New Roman"/>
          <w:b w:val="0"/>
          <w:sz w:val="24"/>
          <w:lang w:val="de-DE"/>
        </w:rPr>
      </w:pPr>
      <w:r w:rsidRPr="007637BA">
        <w:rPr>
          <w:rFonts w:cs="Times New Roman"/>
          <w:b w:val="0"/>
          <w:sz w:val="24"/>
          <w:lang w:val="de-DE"/>
        </w:rPr>
        <w:tab/>
      </w:r>
      <w:r w:rsidRPr="007637BA">
        <w:rPr>
          <w:rFonts w:cs="Times New Roman"/>
          <w:b w:val="0"/>
          <w:sz w:val="24"/>
          <w:lang w:val="de-DE"/>
        </w:rPr>
        <w:tab/>
      </w:r>
      <w:r w:rsidRPr="007637BA">
        <w:rPr>
          <w:rFonts w:cs="Times New Roman"/>
          <w:b w:val="0"/>
          <w:sz w:val="24"/>
          <w:lang w:val="de-DE"/>
        </w:rPr>
        <w:tab/>
      </w:r>
      <w:r w:rsidRPr="007637BA">
        <w:rPr>
          <w:rFonts w:cs="Times New Roman"/>
          <w:b w:val="0"/>
          <w:sz w:val="24"/>
          <w:lang w:val="de-DE"/>
        </w:rPr>
        <w:tab/>
      </w:r>
      <w:r w:rsidRPr="007637BA">
        <w:rPr>
          <w:rFonts w:cs="Times New Roman"/>
          <w:b w:val="0"/>
          <w:sz w:val="24"/>
          <w:lang w:val="de-DE"/>
        </w:rPr>
        <w:tab/>
      </w:r>
      <w:r w:rsidRPr="007637BA">
        <w:rPr>
          <w:rFonts w:cs="Times New Roman"/>
          <w:b w:val="0"/>
          <w:sz w:val="24"/>
          <w:lang w:val="de-DE"/>
        </w:rPr>
        <w:tab/>
        <w:t xml:space="preserve">za </w:t>
      </w:r>
      <w:r w:rsidRPr="00127CAA">
        <w:rPr>
          <w:rFonts w:cs="Times New Roman"/>
          <w:b w:val="0"/>
          <w:sz w:val="24"/>
        </w:rPr>
        <w:t>příjemce</w:t>
      </w:r>
      <w:r w:rsidRPr="007637BA">
        <w:rPr>
          <w:rFonts w:cs="Times New Roman"/>
          <w:b w:val="0"/>
          <w:sz w:val="24"/>
          <w:lang w:val="de-DE"/>
        </w:rPr>
        <w:t xml:space="preserve"> </w:t>
      </w:r>
    </w:p>
    <w:p w:rsidR="00DD2968" w:rsidRPr="007637BA" w:rsidRDefault="00DD2968" w:rsidP="00804F0C">
      <w:pPr>
        <w:pStyle w:val="Nadpis2"/>
        <w:rPr>
          <w:rFonts w:cs="Times New Roman"/>
          <w:b w:val="0"/>
          <w:lang w:val="de-DE"/>
        </w:rPr>
      </w:pPr>
      <w:r w:rsidRPr="007637BA">
        <w:rPr>
          <w:rFonts w:cs="Times New Roman"/>
          <w:b w:val="0"/>
          <w:sz w:val="24"/>
          <w:lang w:val="de-DE"/>
        </w:rPr>
        <w:tab/>
      </w:r>
      <w:r w:rsidRPr="007637BA">
        <w:rPr>
          <w:rFonts w:cs="Times New Roman"/>
          <w:b w:val="0"/>
          <w:sz w:val="24"/>
          <w:lang w:val="de-DE"/>
        </w:rPr>
        <w:tab/>
      </w:r>
      <w:r w:rsidRPr="007637BA">
        <w:rPr>
          <w:rFonts w:cs="Times New Roman"/>
          <w:b w:val="0"/>
          <w:sz w:val="24"/>
          <w:lang w:val="de-DE"/>
        </w:rPr>
        <w:tab/>
      </w:r>
      <w:r w:rsidRPr="007637BA">
        <w:rPr>
          <w:rFonts w:cs="Times New Roman"/>
          <w:b w:val="0"/>
          <w:sz w:val="24"/>
          <w:lang w:val="de-DE"/>
        </w:rPr>
        <w:tab/>
      </w:r>
      <w:r w:rsidRPr="007637BA">
        <w:rPr>
          <w:rFonts w:cs="Times New Roman"/>
          <w:b w:val="0"/>
          <w:sz w:val="24"/>
          <w:lang w:val="de-DE"/>
        </w:rPr>
        <w:tab/>
        <w:t xml:space="preserve">         (</w:t>
      </w:r>
      <w:r w:rsidRPr="00127CAA">
        <w:rPr>
          <w:rFonts w:cs="Times New Roman"/>
          <w:b w:val="0"/>
          <w:sz w:val="24"/>
        </w:rPr>
        <w:t>jméno</w:t>
      </w:r>
      <w:r w:rsidRPr="007637BA">
        <w:rPr>
          <w:rFonts w:cs="Times New Roman"/>
          <w:b w:val="0"/>
          <w:sz w:val="24"/>
          <w:lang w:val="de-DE"/>
        </w:rPr>
        <w:t xml:space="preserve">, </w:t>
      </w:r>
      <w:r w:rsidRPr="00127CAA">
        <w:rPr>
          <w:rFonts w:cs="Times New Roman"/>
          <w:b w:val="0"/>
          <w:sz w:val="24"/>
        </w:rPr>
        <w:t>příjmení</w:t>
      </w:r>
      <w:r w:rsidRPr="007637BA">
        <w:rPr>
          <w:rFonts w:cs="Times New Roman"/>
          <w:b w:val="0"/>
          <w:sz w:val="24"/>
          <w:lang w:val="de-DE"/>
        </w:rPr>
        <w:t xml:space="preserve">, </w:t>
      </w:r>
      <w:r w:rsidRPr="00127CAA">
        <w:rPr>
          <w:rFonts w:cs="Times New Roman"/>
          <w:b w:val="0"/>
          <w:sz w:val="24"/>
        </w:rPr>
        <w:t>funkce</w:t>
      </w:r>
      <w:r w:rsidRPr="007637BA">
        <w:rPr>
          <w:rFonts w:cs="Times New Roman"/>
          <w:b w:val="0"/>
          <w:sz w:val="24"/>
          <w:lang w:val="de-DE"/>
        </w:rPr>
        <w:t xml:space="preserve">, </w:t>
      </w:r>
      <w:r w:rsidRPr="00127CAA">
        <w:rPr>
          <w:rFonts w:cs="Times New Roman"/>
          <w:b w:val="0"/>
          <w:sz w:val="24"/>
        </w:rPr>
        <w:t>razítko</w:t>
      </w:r>
      <w:r w:rsidRPr="007637BA">
        <w:rPr>
          <w:rFonts w:cs="Times New Roman"/>
          <w:b w:val="0"/>
          <w:sz w:val="24"/>
          <w:lang w:val="de-DE"/>
        </w:rPr>
        <w:t xml:space="preserve">, </w:t>
      </w:r>
      <w:r w:rsidRPr="00127CAA">
        <w:rPr>
          <w:rFonts w:cs="Times New Roman"/>
          <w:b w:val="0"/>
          <w:sz w:val="24"/>
        </w:rPr>
        <w:t>podpis</w:t>
      </w:r>
      <w:r w:rsidRPr="007637BA">
        <w:rPr>
          <w:rFonts w:cs="Times New Roman"/>
          <w:b w:val="0"/>
          <w:sz w:val="24"/>
          <w:lang w:val="de-DE"/>
        </w:rPr>
        <w:t>)</w:t>
      </w:r>
    </w:p>
    <w:p w:rsidR="00DD2968" w:rsidRDefault="00DD2968">
      <w:pPr>
        <w:rPr>
          <w:lang w:val="de-DE"/>
        </w:rPr>
      </w:pPr>
    </w:p>
    <w:p w:rsidR="00DD2968" w:rsidRDefault="00DD2968">
      <w:pPr>
        <w:rPr>
          <w:rFonts w:ascii="Times New Roman" w:hAnsi="Times New Roman" w:cs="Times New Roman"/>
          <w:lang w:val="de-DE"/>
        </w:rPr>
      </w:pPr>
    </w:p>
    <w:p w:rsidR="00DD2968" w:rsidRDefault="00DD2968">
      <w:pPr>
        <w:rPr>
          <w:lang w:val="de-DE"/>
        </w:rPr>
      </w:pPr>
    </w:p>
    <w:p w:rsidR="00DD2968" w:rsidRDefault="00DD2968">
      <w:pPr>
        <w:rPr>
          <w:rFonts w:ascii="Times New Roman" w:hAnsi="Times New Roman" w:cs="Times New Roman"/>
        </w:rPr>
      </w:pPr>
    </w:p>
    <w:sectPr w:rsidR="00DD2968">
      <w:headerReference w:type="default" r:id="rId9"/>
      <w:footerReference w:type="default" r:id="rId10"/>
      <w:pgSz w:w="11906" w:h="16838" w:code="9"/>
      <w:pgMar w:top="1276" w:right="1418" w:bottom="1276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08D" w:rsidRDefault="0090408D">
      <w:r>
        <w:separator/>
      </w:r>
    </w:p>
  </w:endnote>
  <w:endnote w:type="continuationSeparator" w:id="0">
    <w:p w:rsidR="0090408D" w:rsidRDefault="00904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02" w:type="dxa"/>
      <w:tblInd w:w="14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30"/>
      <w:gridCol w:w="1800"/>
      <w:gridCol w:w="1440"/>
      <w:gridCol w:w="2232"/>
    </w:tblGrid>
    <w:tr w:rsidR="0090408D" w:rsidRPr="00F619D1" w:rsidTr="008769B2">
      <w:trPr>
        <w:trHeight w:val="350"/>
      </w:trPr>
      <w:tc>
        <w:tcPr>
          <w:tcW w:w="353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96F79" w:rsidRDefault="00D96F79" w:rsidP="00D96F79">
          <w:pPr>
            <w:pStyle w:val="Zpat"/>
            <w:rPr>
              <w:b/>
            </w:rPr>
          </w:pPr>
          <w:r>
            <w:rPr>
              <w:b/>
            </w:rPr>
            <w:t>Řízená kopie elektronická</w:t>
          </w:r>
        </w:p>
        <w:p w:rsidR="0090408D" w:rsidRPr="00F619D1" w:rsidRDefault="0090408D" w:rsidP="009F3650">
          <w:pPr>
            <w:rPr>
              <w:b/>
              <w:bCs/>
            </w:rPr>
          </w:pPr>
          <w:r>
            <w:rPr>
              <w:b/>
              <w:bCs/>
            </w:rPr>
            <w:t>Příloha č. 6 Příručky pro žadatele a příjemce</w:t>
          </w:r>
        </w:p>
      </w:tc>
      <w:tc>
        <w:tcPr>
          <w:tcW w:w="18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90408D" w:rsidRPr="00F619D1" w:rsidRDefault="0090408D" w:rsidP="009F3650">
          <w:r>
            <w:t>V</w:t>
          </w:r>
          <w:r w:rsidRPr="00F619D1">
            <w:t xml:space="preserve">ydání: </w:t>
          </w:r>
          <w:r>
            <w:t>1</w:t>
          </w:r>
        </w:p>
      </w:tc>
      <w:tc>
        <w:tcPr>
          <w:tcW w:w="144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90408D" w:rsidRPr="00F619D1" w:rsidRDefault="0090408D" w:rsidP="009F3650">
          <w:r>
            <w:t>Revize: 1</w:t>
          </w:r>
        </w:p>
      </w:tc>
      <w:tc>
        <w:tcPr>
          <w:tcW w:w="223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90408D" w:rsidRPr="00F619D1" w:rsidRDefault="0090408D" w:rsidP="009F3650">
          <w:r w:rsidRPr="00F619D1">
            <w:t xml:space="preserve">Strana </w:t>
          </w:r>
          <w:r w:rsidRPr="00F619D1">
            <w:rPr>
              <w:rStyle w:val="slostrnky"/>
            </w:rPr>
            <w:fldChar w:fldCharType="begin"/>
          </w:r>
          <w:r w:rsidRPr="00F619D1">
            <w:rPr>
              <w:rStyle w:val="slostrnky"/>
            </w:rPr>
            <w:instrText xml:space="preserve"> PAGE </w:instrText>
          </w:r>
          <w:r w:rsidRPr="00F619D1">
            <w:rPr>
              <w:rStyle w:val="slostrnky"/>
            </w:rPr>
            <w:fldChar w:fldCharType="separate"/>
          </w:r>
          <w:r w:rsidR="00D96F79">
            <w:rPr>
              <w:rStyle w:val="slostrnky"/>
              <w:noProof/>
            </w:rPr>
            <w:t>1</w:t>
          </w:r>
          <w:r w:rsidRPr="00F619D1">
            <w:rPr>
              <w:rStyle w:val="slostrnky"/>
            </w:rPr>
            <w:fldChar w:fldCharType="end"/>
          </w:r>
          <w:r w:rsidRPr="00F619D1">
            <w:t xml:space="preserve"> z </w:t>
          </w:r>
          <w:r w:rsidR="00D96F79">
            <w:fldChar w:fldCharType="begin"/>
          </w:r>
          <w:r w:rsidR="00D96F79">
            <w:instrText xml:space="preserve"> NUMPAGES </w:instrText>
          </w:r>
          <w:r w:rsidR="00D96F79">
            <w:fldChar w:fldCharType="separate"/>
          </w:r>
          <w:r w:rsidR="00D96F79">
            <w:rPr>
              <w:noProof/>
            </w:rPr>
            <w:t>14</w:t>
          </w:r>
          <w:r w:rsidR="00D96F79">
            <w:rPr>
              <w:noProof/>
            </w:rPr>
            <w:fldChar w:fldCharType="end"/>
          </w:r>
        </w:p>
      </w:tc>
    </w:tr>
  </w:tbl>
  <w:p w:rsidR="0090408D" w:rsidRPr="003F73BC" w:rsidRDefault="0090408D" w:rsidP="003F73B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08D" w:rsidRDefault="0090408D">
      <w:r>
        <w:separator/>
      </w:r>
    </w:p>
  </w:footnote>
  <w:footnote w:type="continuationSeparator" w:id="0">
    <w:p w:rsidR="0090408D" w:rsidRDefault="009040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08D" w:rsidRDefault="0090408D">
    <w:pPr>
      <w:pStyle w:val="Zhlav"/>
      <w:rPr>
        <w:szCs w:val="4"/>
      </w:rPr>
    </w:pPr>
    <w:r>
      <w:t xml:space="preserve"> </w:t>
    </w:r>
    <w:r w:rsidR="00D96F79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84.3pt;height:43pt">
          <v:imagedata r:id="rId1" o:title="logo IOP + EU + text - 1"/>
        </v:shape>
      </w:pict>
    </w:r>
    <w:r>
      <w:t xml:space="preserve">         </w:t>
    </w:r>
    <w:r w:rsidR="00D96F79">
      <w:rPr>
        <w:b/>
        <w:smallCaps/>
        <w:sz w:val="28"/>
      </w:rPr>
      <w:pict>
        <v:shape id="_x0000_i1026" type="#_x0000_t75" style="width:40.2pt;height:43pt">
          <v:imagedata r:id="rId2" o:title="logoMPSV-m-sm"/>
        </v:shape>
      </w:pict>
    </w:r>
  </w:p>
  <w:p w:rsidR="0090408D" w:rsidRDefault="0090408D">
    <w:pPr>
      <w:pStyle w:val="Zhlav"/>
      <w:tabs>
        <w:tab w:val="clear" w:pos="4536"/>
        <w:tab w:val="left" w:pos="2090"/>
        <w:tab w:val="left" w:pos="4080"/>
        <w:tab w:val="left" w:pos="6380"/>
      </w:tabs>
      <w:jc w:val="center"/>
      <w:rPr>
        <w:b/>
        <w:color w:val="3366FF"/>
        <w:sz w:val="22"/>
        <w:szCs w:val="22"/>
      </w:rPr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03128"/>
    <w:multiLevelType w:val="multilevel"/>
    <w:tmpl w:val="03787834"/>
    <w:lvl w:ilvl="0">
      <w:start w:val="3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b/>
        <w:i w:val="0"/>
      </w:rPr>
    </w:lvl>
    <w:lvl w:ilvl="1">
      <w:start w:val="3"/>
      <w:numFmt w:val="upperLetter"/>
      <w:lvlRestart w:val="0"/>
      <w:lvlText w:val="%1.%2."/>
      <w:lvlJc w:val="left"/>
      <w:pPr>
        <w:tabs>
          <w:tab w:val="num" w:pos="1225"/>
        </w:tabs>
        <w:ind w:left="1225" w:hanging="505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928"/>
        </w:tabs>
        <w:ind w:left="192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0E2312B1"/>
    <w:multiLevelType w:val="multilevel"/>
    <w:tmpl w:val="B74ED342"/>
    <w:lvl w:ilvl="0">
      <w:start w:val="2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%2."/>
      <w:lvlJc w:val="left"/>
      <w:pPr>
        <w:tabs>
          <w:tab w:val="num" w:pos="1225"/>
        </w:tabs>
        <w:ind w:left="1225" w:hanging="505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928"/>
        </w:tabs>
        <w:ind w:left="192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E9947A5"/>
    <w:multiLevelType w:val="multilevel"/>
    <w:tmpl w:val="5D668B08"/>
    <w:numStyleLink w:val="Styl1"/>
  </w:abstractNum>
  <w:abstractNum w:abstractNumId="3">
    <w:nsid w:val="0F9A3318"/>
    <w:multiLevelType w:val="multilevel"/>
    <w:tmpl w:val="216A2858"/>
    <w:lvl w:ilvl="0">
      <w:start w:val="4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%2."/>
      <w:lvlJc w:val="left"/>
      <w:pPr>
        <w:tabs>
          <w:tab w:val="num" w:pos="1225"/>
        </w:tabs>
        <w:ind w:left="1225" w:hanging="505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928"/>
        </w:tabs>
        <w:ind w:left="192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0302F5D"/>
    <w:multiLevelType w:val="multilevel"/>
    <w:tmpl w:val="6B8A084E"/>
    <w:lvl w:ilvl="0">
      <w:start w:val="3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%2."/>
      <w:lvlJc w:val="left"/>
      <w:pPr>
        <w:tabs>
          <w:tab w:val="num" w:pos="1215"/>
        </w:tabs>
        <w:ind w:left="1215" w:hanging="505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928"/>
        </w:tabs>
        <w:ind w:left="192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1A282D0E"/>
    <w:multiLevelType w:val="multilevel"/>
    <w:tmpl w:val="5D668B08"/>
    <w:styleLink w:val="Styl1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b/>
        <w:i w:val="0"/>
      </w:rPr>
    </w:lvl>
    <w:lvl w:ilvl="1">
      <w:start w:val="7"/>
      <w:numFmt w:val="upperLetter"/>
      <w:lvlRestart w:val="0"/>
      <w:lvlText w:val="%1.%2."/>
      <w:lvlJc w:val="left"/>
      <w:pPr>
        <w:tabs>
          <w:tab w:val="num" w:pos="1225"/>
        </w:tabs>
        <w:ind w:left="1225" w:hanging="505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928"/>
        </w:tabs>
        <w:ind w:left="192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1A41624D"/>
    <w:multiLevelType w:val="singleLevel"/>
    <w:tmpl w:val="8C4E3622"/>
    <w:lvl w:ilvl="0">
      <w:start w:val="1"/>
      <w:numFmt w:val="decimal"/>
      <w:pStyle w:val="odrakyslalev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F39121A"/>
    <w:multiLevelType w:val="hybridMultilevel"/>
    <w:tmpl w:val="53A8B1EC"/>
    <w:lvl w:ilvl="0" w:tplc="BB040DF8">
      <w:numFmt w:val="bullet"/>
      <w:lvlText w:val="-"/>
      <w:lvlJc w:val="left"/>
      <w:pPr>
        <w:tabs>
          <w:tab w:val="num" w:pos="2421"/>
        </w:tabs>
        <w:ind w:left="2421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8">
    <w:nsid w:val="23D024DB"/>
    <w:multiLevelType w:val="hybridMultilevel"/>
    <w:tmpl w:val="A438800E"/>
    <w:lvl w:ilvl="0" w:tplc="CB586A1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C20A86C2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B8EC06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582271"/>
    <w:multiLevelType w:val="multilevel"/>
    <w:tmpl w:val="5D668B08"/>
    <w:lvl w:ilvl="0">
      <w:start w:val="3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%2."/>
      <w:lvlJc w:val="left"/>
      <w:pPr>
        <w:tabs>
          <w:tab w:val="num" w:pos="1225"/>
        </w:tabs>
        <w:ind w:left="1225" w:hanging="505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928"/>
        </w:tabs>
        <w:ind w:left="192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275F132B"/>
    <w:multiLevelType w:val="hybridMultilevel"/>
    <w:tmpl w:val="82FEB560"/>
    <w:lvl w:ilvl="0" w:tplc="D0BAE4A0">
      <w:start w:val="5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11">
    <w:nsid w:val="31B41299"/>
    <w:multiLevelType w:val="multilevel"/>
    <w:tmpl w:val="8D28DEE2"/>
    <w:lvl w:ilvl="0">
      <w:start w:val="2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%2."/>
      <w:lvlJc w:val="left"/>
      <w:pPr>
        <w:tabs>
          <w:tab w:val="num" w:pos="1225"/>
        </w:tabs>
        <w:ind w:left="1225" w:hanging="505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928"/>
        </w:tabs>
        <w:ind w:left="192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31FD6C43"/>
    <w:multiLevelType w:val="hybridMultilevel"/>
    <w:tmpl w:val="EBB64D2A"/>
    <w:lvl w:ilvl="0" w:tplc="7D14F35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3EF2299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3B27B65"/>
    <w:multiLevelType w:val="hybridMultilevel"/>
    <w:tmpl w:val="587E4EE2"/>
    <w:lvl w:ilvl="0" w:tplc="8C04FF44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Verdana" w:eastAsia="Arial,Bold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B501B0E"/>
    <w:multiLevelType w:val="multilevel"/>
    <w:tmpl w:val="DE144D64"/>
    <w:lvl w:ilvl="0">
      <w:start w:val="4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%2."/>
      <w:lvlJc w:val="left"/>
      <w:pPr>
        <w:tabs>
          <w:tab w:val="num" w:pos="1225"/>
        </w:tabs>
        <w:ind w:left="1225" w:hanging="505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928"/>
        </w:tabs>
        <w:ind w:left="192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3D2278BA"/>
    <w:multiLevelType w:val="multilevel"/>
    <w:tmpl w:val="E3A6E1EA"/>
    <w:lvl w:ilvl="0">
      <w:start w:val="4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%2."/>
      <w:lvlJc w:val="left"/>
      <w:pPr>
        <w:tabs>
          <w:tab w:val="num" w:pos="1225"/>
        </w:tabs>
        <w:ind w:left="1225" w:hanging="505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928"/>
        </w:tabs>
        <w:ind w:left="192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499100B6"/>
    <w:multiLevelType w:val="hybridMultilevel"/>
    <w:tmpl w:val="CD84B9A6"/>
    <w:lvl w:ilvl="0" w:tplc="B5924074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B592407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7">
    <w:nsid w:val="4BC766F0"/>
    <w:multiLevelType w:val="multilevel"/>
    <w:tmpl w:val="7C564E0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%2."/>
      <w:lvlJc w:val="left"/>
      <w:pPr>
        <w:tabs>
          <w:tab w:val="num" w:pos="1225"/>
        </w:tabs>
        <w:ind w:left="1225" w:hanging="505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928"/>
        </w:tabs>
        <w:ind w:left="192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51993285"/>
    <w:multiLevelType w:val="multilevel"/>
    <w:tmpl w:val="7C564E0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%2."/>
      <w:lvlJc w:val="left"/>
      <w:pPr>
        <w:tabs>
          <w:tab w:val="num" w:pos="1225"/>
        </w:tabs>
        <w:ind w:left="1225" w:hanging="505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928"/>
        </w:tabs>
        <w:ind w:left="192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54C8537F"/>
    <w:multiLevelType w:val="hybridMultilevel"/>
    <w:tmpl w:val="CD84B9A6"/>
    <w:lvl w:ilvl="0" w:tplc="B5924074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0">
    <w:nsid w:val="5CAB5D51"/>
    <w:multiLevelType w:val="multilevel"/>
    <w:tmpl w:val="7C564E0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%2."/>
      <w:lvlJc w:val="left"/>
      <w:pPr>
        <w:tabs>
          <w:tab w:val="num" w:pos="1225"/>
        </w:tabs>
        <w:ind w:left="1225" w:hanging="505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928"/>
        </w:tabs>
        <w:ind w:left="192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6BE32919"/>
    <w:multiLevelType w:val="multilevel"/>
    <w:tmpl w:val="EF808994"/>
    <w:lvl w:ilvl="0">
      <w:start w:val="1"/>
      <w:numFmt w:val="upperRoman"/>
      <w:lvlText w:val="%1."/>
      <w:lvlJc w:val="left"/>
      <w:pPr>
        <w:tabs>
          <w:tab w:val="num" w:pos="1021"/>
        </w:tabs>
        <w:ind w:left="1021" w:hanging="664"/>
      </w:pPr>
      <w:rPr>
        <w:rFonts w:hint="default"/>
        <w:b/>
        <w:i w:val="0"/>
      </w:rPr>
    </w:lvl>
    <w:lvl w:ilvl="1">
      <w:start w:val="1"/>
      <w:numFmt w:val="upperLetter"/>
      <w:lvlText w:val="I. %2"/>
      <w:lvlJc w:val="left"/>
      <w:pPr>
        <w:tabs>
          <w:tab w:val="num" w:pos="1980"/>
        </w:tabs>
        <w:ind w:left="1260" w:firstLine="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>
    <w:nsid w:val="6F823071"/>
    <w:multiLevelType w:val="multilevel"/>
    <w:tmpl w:val="BD68C784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G."/>
      <w:lvlJc w:val="left"/>
      <w:pPr>
        <w:tabs>
          <w:tab w:val="num" w:pos="1225"/>
        </w:tabs>
        <w:ind w:left="1225" w:hanging="505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928"/>
        </w:tabs>
        <w:ind w:left="192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730421EA"/>
    <w:multiLevelType w:val="hybridMultilevel"/>
    <w:tmpl w:val="1478A718"/>
    <w:lvl w:ilvl="0" w:tplc="FFFFFFFF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4">
    <w:nsid w:val="78250647"/>
    <w:multiLevelType w:val="multilevel"/>
    <w:tmpl w:val="37B44520"/>
    <w:lvl w:ilvl="0">
      <w:start w:val="3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%2."/>
      <w:lvlJc w:val="left"/>
      <w:pPr>
        <w:tabs>
          <w:tab w:val="num" w:pos="1225"/>
        </w:tabs>
        <w:ind w:left="1225" w:hanging="505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928"/>
        </w:tabs>
        <w:ind w:left="192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>
    <w:nsid w:val="7F2C12B3"/>
    <w:multiLevelType w:val="multilevel"/>
    <w:tmpl w:val="BD68C784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G."/>
      <w:lvlJc w:val="left"/>
      <w:pPr>
        <w:tabs>
          <w:tab w:val="num" w:pos="1225"/>
        </w:tabs>
        <w:ind w:left="1225" w:hanging="505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928"/>
        </w:tabs>
        <w:ind w:left="192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2"/>
  </w:num>
  <w:num w:numId="2">
    <w:abstractNumId w:val="23"/>
  </w:num>
  <w:num w:numId="3">
    <w:abstractNumId w:val="9"/>
  </w:num>
  <w:num w:numId="4">
    <w:abstractNumId w:val="15"/>
  </w:num>
  <w:num w:numId="5">
    <w:abstractNumId w:val="10"/>
  </w:num>
  <w:num w:numId="6">
    <w:abstractNumId w:val="3"/>
  </w:num>
  <w:num w:numId="7">
    <w:abstractNumId w:val="0"/>
  </w:num>
  <w:num w:numId="8">
    <w:abstractNumId w:val="11"/>
  </w:num>
  <w:num w:numId="9">
    <w:abstractNumId w:val="7"/>
  </w:num>
  <w:num w:numId="10">
    <w:abstractNumId w:val="21"/>
  </w:num>
  <w:num w:numId="11">
    <w:abstractNumId w:val="17"/>
  </w:num>
  <w:num w:numId="12">
    <w:abstractNumId w:val="18"/>
  </w:num>
  <w:num w:numId="13">
    <w:abstractNumId w:val="1"/>
  </w:num>
  <w:num w:numId="14">
    <w:abstractNumId w:val="4"/>
  </w:num>
  <w:num w:numId="15">
    <w:abstractNumId w:val="14"/>
  </w:num>
  <w:num w:numId="16">
    <w:abstractNumId w:val="13"/>
  </w:num>
  <w:num w:numId="17">
    <w:abstractNumId w:val="6"/>
  </w:num>
  <w:num w:numId="18">
    <w:abstractNumId w:val="19"/>
  </w:num>
  <w:num w:numId="19">
    <w:abstractNumId w:val="16"/>
  </w:num>
  <w:num w:numId="20">
    <w:abstractNumId w:val="24"/>
  </w:num>
  <w:num w:numId="21">
    <w:abstractNumId w:val="12"/>
  </w:num>
  <w:num w:numId="22">
    <w:abstractNumId w:val="8"/>
  </w:num>
  <w:num w:numId="23">
    <w:abstractNumId w:val="20"/>
  </w:num>
  <w:num w:numId="24">
    <w:abstractNumId w:val="22"/>
  </w:num>
  <w:num w:numId="25">
    <w:abstractNumId w:val="25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45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15E0"/>
    <w:rsid w:val="00004082"/>
    <w:rsid w:val="00063DDE"/>
    <w:rsid w:val="00066C8D"/>
    <w:rsid w:val="000C0D63"/>
    <w:rsid w:val="000C7A8F"/>
    <w:rsid w:val="000E0B6A"/>
    <w:rsid w:val="000E1D9F"/>
    <w:rsid w:val="0010143B"/>
    <w:rsid w:val="00127CAA"/>
    <w:rsid w:val="0014159C"/>
    <w:rsid w:val="001431C2"/>
    <w:rsid w:val="00164E73"/>
    <w:rsid w:val="001B7C7D"/>
    <w:rsid w:val="001F5203"/>
    <w:rsid w:val="00245436"/>
    <w:rsid w:val="0024547E"/>
    <w:rsid w:val="00246F7F"/>
    <w:rsid w:val="00251112"/>
    <w:rsid w:val="00274E54"/>
    <w:rsid w:val="002869D2"/>
    <w:rsid w:val="00326BEC"/>
    <w:rsid w:val="003364F6"/>
    <w:rsid w:val="00363058"/>
    <w:rsid w:val="003E401A"/>
    <w:rsid w:val="003E5547"/>
    <w:rsid w:val="003F73BC"/>
    <w:rsid w:val="00411781"/>
    <w:rsid w:val="004377C2"/>
    <w:rsid w:val="00437BF4"/>
    <w:rsid w:val="00456056"/>
    <w:rsid w:val="004807F0"/>
    <w:rsid w:val="004A7BB7"/>
    <w:rsid w:val="00500891"/>
    <w:rsid w:val="0050208F"/>
    <w:rsid w:val="00522DB8"/>
    <w:rsid w:val="00555EC5"/>
    <w:rsid w:val="005D6B9C"/>
    <w:rsid w:val="005D74EB"/>
    <w:rsid w:val="00651DF9"/>
    <w:rsid w:val="00692B93"/>
    <w:rsid w:val="00693962"/>
    <w:rsid w:val="006C4305"/>
    <w:rsid w:val="006D782E"/>
    <w:rsid w:val="00725F17"/>
    <w:rsid w:val="00754F9D"/>
    <w:rsid w:val="00755978"/>
    <w:rsid w:val="007637BA"/>
    <w:rsid w:val="00782DDA"/>
    <w:rsid w:val="00795A4C"/>
    <w:rsid w:val="00795FA4"/>
    <w:rsid w:val="007A26D5"/>
    <w:rsid w:val="007B3EBE"/>
    <w:rsid w:val="007D66F8"/>
    <w:rsid w:val="007D79B3"/>
    <w:rsid w:val="00804F0C"/>
    <w:rsid w:val="00847BFA"/>
    <w:rsid w:val="008769B2"/>
    <w:rsid w:val="0088523A"/>
    <w:rsid w:val="008A0899"/>
    <w:rsid w:val="008D197F"/>
    <w:rsid w:val="008F3CE3"/>
    <w:rsid w:val="0090408D"/>
    <w:rsid w:val="009266C0"/>
    <w:rsid w:val="00944368"/>
    <w:rsid w:val="009458DA"/>
    <w:rsid w:val="009C28BD"/>
    <w:rsid w:val="009D4CDE"/>
    <w:rsid w:val="009F3650"/>
    <w:rsid w:val="00A04701"/>
    <w:rsid w:val="00AB3773"/>
    <w:rsid w:val="00AC1E8C"/>
    <w:rsid w:val="00AE6268"/>
    <w:rsid w:val="00AF4CCB"/>
    <w:rsid w:val="00B11EA8"/>
    <w:rsid w:val="00B3614A"/>
    <w:rsid w:val="00B905DD"/>
    <w:rsid w:val="00BB112C"/>
    <w:rsid w:val="00BE3366"/>
    <w:rsid w:val="00C047E5"/>
    <w:rsid w:val="00C0790D"/>
    <w:rsid w:val="00C3439A"/>
    <w:rsid w:val="00C45C6C"/>
    <w:rsid w:val="00D03088"/>
    <w:rsid w:val="00D95DA3"/>
    <w:rsid w:val="00D96F79"/>
    <w:rsid w:val="00DB6B86"/>
    <w:rsid w:val="00DC67EB"/>
    <w:rsid w:val="00DD2968"/>
    <w:rsid w:val="00DE6869"/>
    <w:rsid w:val="00E367D9"/>
    <w:rsid w:val="00E746E1"/>
    <w:rsid w:val="00E87BB7"/>
    <w:rsid w:val="00E915E0"/>
    <w:rsid w:val="00E97382"/>
    <w:rsid w:val="00EC68C1"/>
    <w:rsid w:val="00EE107D"/>
    <w:rsid w:val="00F3238D"/>
    <w:rsid w:val="00F61451"/>
    <w:rsid w:val="00FA02F1"/>
    <w:rsid w:val="00FA1F96"/>
    <w:rsid w:val="00FB4EA6"/>
    <w:rsid w:val="00FC2FEA"/>
    <w:rsid w:val="00FC4F19"/>
    <w:rsid w:val="00FE03D0"/>
    <w:rsid w:val="00FF2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spacing w:before="120"/>
      <w:jc w:val="both"/>
    </w:pPr>
    <w:rPr>
      <w:rFonts w:ascii="Arial" w:hAnsi="Arial" w:cs="Arial"/>
    </w:rPr>
  </w:style>
  <w:style w:type="paragraph" w:styleId="Nadpis1">
    <w:name w:val="heading 1"/>
    <w:basedOn w:val="Normln"/>
    <w:next w:val="Normln"/>
    <w:qFormat/>
    <w:pPr>
      <w:keepNext/>
      <w:spacing w:before="240" w:after="60"/>
      <w:jc w:val="left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708"/>
      </w:tabs>
      <w:spacing w:after="120"/>
      <w:ind w:left="-360"/>
      <w:jc w:val="center"/>
      <w:outlineLvl w:val="1"/>
    </w:pPr>
    <w:rPr>
      <w:b/>
      <w:snapToGrid w:val="0"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a">
    <w:basedOn w:val="Normln"/>
    <w:pPr>
      <w:spacing w:before="0" w:after="160" w:line="240" w:lineRule="exact"/>
      <w:jc w:val="left"/>
    </w:pPr>
    <w:rPr>
      <w:rFonts w:ascii="Tahoma" w:hAnsi="Tahoma" w:cs="Times New Roman"/>
      <w:lang w:val="en-US" w:eastAsia="en-US"/>
    </w:rPr>
  </w:style>
  <w:style w:type="character" w:styleId="Hypertextovodkaz">
    <w:name w:val="Hyperlink"/>
    <w:rPr>
      <w:color w:val="0000FF"/>
      <w:u w:val="single"/>
    </w:rPr>
  </w:style>
  <w:style w:type="paragraph" w:styleId="Zkladntext">
    <w:name w:val="Body Text"/>
    <w:aliases w:val="Standard paragraph"/>
    <w:basedOn w:val="Normln"/>
    <w:pPr>
      <w:spacing w:before="0"/>
    </w:pPr>
    <w:rPr>
      <w:rFonts w:ascii="Times New Roman" w:hAnsi="Times New Roman" w:cs="Times New Roman"/>
      <w:sz w:val="24"/>
      <w:szCs w:val="24"/>
    </w:rPr>
  </w:style>
  <w:style w:type="paragraph" w:styleId="Titulek">
    <w:name w:val="caption"/>
    <w:basedOn w:val="Normln"/>
    <w:next w:val="Normln"/>
    <w:qFormat/>
    <w:pPr>
      <w:jc w:val="center"/>
    </w:pPr>
    <w:rPr>
      <w:rFonts w:ascii="Times New Roman" w:hAnsi="Times New Roman" w:cs="Times New Roman"/>
      <w:sz w:val="32"/>
      <w:szCs w:val="28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semiHidden/>
  </w:style>
  <w:style w:type="character" w:styleId="Znakapoznpodarou">
    <w:name w:val="footnote reference"/>
    <w:semiHidden/>
    <w:rPr>
      <w:vertAlign w:val="superscript"/>
    </w:rPr>
  </w:style>
  <w:style w:type="paragraph" w:customStyle="1" w:styleId="odrkyChar">
    <w:name w:val="odrážky Char"/>
    <w:basedOn w:val="Zkladntextodsazen"/>
    <w:pPr>
      <w:ind w:left="0"/>
    </w:pPr>
    <w:rPr>
      <w:sz w:val="22"/>
      <w:szCs w:val="22"/>
    </w:rPr>
  </w:style>
  <w:style w:type="paragraph" w:styleId="Zkladntextodsazen">
    <w:name w:val="Body Text Indent"/>
    <w:basedOn w:val="Normln"/>
    <w:pPr>
      <w:spacing w:after="120"/>
      <w:ind w:left="283"/>
    </w:p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odrakyslalev">
    <w:name w:val="odražky čísla levé"/>
    <w:basedOn w:val="Normlnodsazen"/>
    <w:pPr>
      <w:numPr>
        <w:numId w:val="17"/>
      </w:numPr>
      <w:spacing w:after="120"/>
    </w:pPr>
    <w:rPr>
      <w:rFonts w:ascii="Times New Roman" w:hAnsi="Times New Roman" w:cs="Times New Roman"/>
      <w:sz w:val="24"/>
    </w:rPr>
  </w:style>
  <w:style w:type="paragraph" w:styleId="Normlnodsazen">
    <w:name w:val="Normal Indent"/>
    <w:basedOn w:val="Normln"/>
    <w:pPr>
      <w:ind w:left="708"/>
    </w:pPr>
  </w:style>
  <w:style w:type="character" w:styleId="Sledovanodkaz">
    <w:name w:val="FollowedHyperlink"/>
    <w:rsid w:val="001431C2"/>
    <w:rPr>
      <w:color w:val="800080"/>
      <w:u w:val="single"/>
    </w:rPr>
  </w:style>
  <w:style w:type="paragraph" w:styleId="Zkladntext3">
    <w:name w:val="Body Text 3"/>
    <w:basedOn w:val="Normln"/>
    <w:link w:val="Zkladntext3Char"/>
    <w:rsid w:val="000E1D9F"/>
    <w:pPr>
      <w:spacing w:before="0"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Zkladntext3Char">
    <w:name w:val="Základní text 3 Char"/>
    <w:link w:val="Zkladntext3"/>
    <w:rsid w:val="000E1D9F"/>
    <w:rPr>
      <w:sz w:val="16"/>
      <w:szCs w:val="16"/>
    </w:rPr>
  </w:style>
  <w:style w:type="numbering" w:customStyle="1" w:styleId="Styl1">
    <w:name w:val="Styl1"/>
    <w:rsid w:val="00FA02F1"/>
    <w:pPr>
      <w:numPr>
        <w:numId w:val="26"/>
      </w:numPr>
    </w:pPr>
  </w:style>
  <w:style w:type="character" w:customStyle="1" w:styleId="ZpatChar">
    <w:name w:val="Zápatí Char"/>
    <w:link w:val="Zpat"/>
    <w:rsid w:val="00D96F79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41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sv.cz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14</Pages>
  <Words>3260</Words>
  <Characters>19236</Characters>
  <Application>Microsoft Office Word</Application>
  <DocSecurity>0</DocSecurity>
  <Lines>160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</vt:lpstr>
    </vt:vector>
  </TitlesOfParts>
  <Company>MMR</Company>
  <LinksUpToDate>false</LinksUpToDate>
  <CharactersWithSpaces>22452</CharactersWithSpaces>
  <SharedDoc>false</SharedDoc>
  <HLinks>
    <vt:vector size="6" baseType="variant">
      <vt:variant>
        <vt:i4>6357045</vt:i4>
      </vt:variant>
      <vt:variant>
        <vt:i4>12</vt:i4>
      </vt:variant>
      <vt:variant>
        <vt:i4>0</vt:i4>
      </vt:variant>
      <vt:variant>
        <vt:i4>5</vt:i4>
      </vt:variant>
      <vt:variant>
        <vt:lpwstr>http://www.mpsv.cz/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</dc:title>
  <dc:subject/>
  <dc:creator>Buršíková</dc:creator>
  <cp:keywords/>
  <dc:description/>
  <cp:lastModifiedBy>Hermanová Monika Mgr.</cp:lastModifiedBy>
  <cp:revision>11</cp:revision>
  <cp:lastPrinted>2012-10-18T12:32:00Z</cp:lastPrinted>
  <dcterms:created xsi:type="dcterms:W3CDTF">2012-10-22T08:11:00Z</dcterms:created>
  <dcterms:modified xsi:type="dcterms:W3CDTF">2012-11-02T08:15:00Z</dcterms:modified>
</cp:coreProperties>
</file>